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23501682" w:displacedByCustomXml="next"/>
    <w:bookmarkEnd w:id="0" w:displacedByCustomXml="next"/>
    <w:bookmarkStart w:id="1" w:name="_Toc27561917" w:displacedByCustomXml="next"/>
    <w:bookmarkStart w:id="2" w:name="_Toc27743477" w:displacedByCustomXml="next"/>
    <w:bookmarkStart w:id="3" w:name="_Hlk521175344" w:displacedByCustomXml="next"/>
    <w:sdt>
      <w:sdtPr>
        <w:rPr>
          <w:rFonts w:eastAsiaTheme="minorHAnsi" w:cstheme="minorBidi"/>
          <w:b w:val="0"/>
          <w:bCs w:val="0"/>
          <w:color w:val="auto"/>
          <w:sz w:val="20"/>
          <w:szCs w:val="22"/>
        </w:rPr>
        <w:id w:val="122351457"/>
        <w:docPartObj>
          <w:docPartGallery w:val="Table of Contents"/>
          <w:docPartUnique/>
        </w:docPartObj>
      </w:sdtPr>
      <w:sdtEndPr>
        <w:rPr>
          <w:rFonts w:cs="Arial"/>
          <w:noProof/>
          <w:szCs w:val="20"/>
        </w:rPr>
      </w:sdtEndPr>
      <w:sdtContent>
        <w:p w14:paraId="6FF2DF8D" w14:textId="4BC26502" w:rsidR="00590D04" w:rsidRDefault="00590D04" w:rsidP="00AC7506">
          <w:pPr>
            <w:pStyle w:val="Heading1"/>
          </w:pPr>
          <w:r>
            <w:t>Contents</w:t>
          </w:r>
          <w:bookmarkEnd w:id="2"/>
          <w:bookmarkEnd w:id="1"/>
        </w:p>
        <w:p w14:paraId="44A9250C" w14:textId="0176954E" w:rsidR="00083C16" w:rsidRDefault="00590D04">
          <w:pPr>
            <w:pStyle w:val="TOC1"/>
            <w:tabs>
              <w:tab w:val="right" w:leader="dot" w:pos="10160"/>
            </w:tabs>
            <w:rPr>
              <w:rFonts w:eastAsiaTheme="minorEastAsia"/>
              <w:b w:val="0"/>
              <w:noProof/>
              <w:sz w:val="22"/>
              <w:szCs w:val="22"/>
            </w:rPr>
          </w:pPr>
          <w:r w:rsidRPr="0050054F">
            <w:rPr>
              <w:rFonts w:ascii="Arial" w:hAnsi="Arial" w:cs="Arial"/>
              <w:b w:val="0"/>
              <w:sz w:val="20"/>
              <w:szCs w:val="20"/>
            </w:rPr>
            <w:fldChar w:fldCharType="begin"/>
          </w:r>
          <w:r w:rsidRPr="0050054F">
            <w:rPr>
              <w:rFonts w:ascii="Arial" w:hAnsi="Arial" w:cs="Arial"/>
              <w:b w:val="0"/>
              <w:sz w:val="20"/>
              <w:szCs w:val="20"/>
            </w:rPr>
            <w:instrText xml:space="preserve"> TOC \o "1-3" \h \z \u </w:instrText>
          </w:r>
          <w:r w:rsidRPr="0050054F">
            <w:rPr>
              <w:rFonts w:ascii="Arial" w:hAnsi="Arial" w:cs="Arial"/>
              <w:b w:val="0"/>
              <w:sz w:val="20"/>
              <w:szCs w:val="20"/>
            </w:rPr>
            <w:fldChar w:fldCharType="separate"/>
          </w:r>
          <w:hyperlink w:anchor="_Toc27743478" w:history="1">
            <w:r w:rsidR="00083C16" w:rsidRPr="003C58CB">
              <w:rPr>
                <w:rStyle w:val="Hyperlink"/>
                <w:noProof/>
              </w:rPr>
              <w:t>Unit 1. REPLACE TEMPLATE TEXT – EXAMPLE ONLY</w:t>
            </w:r>
            <w:r w:rsidR="00083C16">
              <w:rPr>
                <w:noProof/>
                <w:webHidden/>
              </w:rPr>
              <w:tab/>
            </w:r>
            <w:r w:rsidR="00083C16">
              <w:rPr>
                <w:noProof/>
                <w:webHidden/>
              </w:rPr>
              <w:fldChar w:fldCharType="begin"/>
            </w:r>
            <w:r w:rsidR="00083C16">
              <w:rPr>
                <w:noProof/>
                <w:webHidden/>
              </w:rPr>
              <w:instrText xml:space="preserve"> PAGEREF _Toc27743478 \h </w:instrText>
            </w:r>
            <w:r w:rsidR="00083C16">
              <w:rPr>
                <w:noProof/>
                <w:webHidden/>
              </w:rPr>
              <w:fldChar w:fldCharType="separate"/>
            </w:r>
            <w:r w:rsidR="007641ED">
              <w:rPr>
                <w:b w:val="0"/>
                <w:bCs/>
                <w:noProof/>
                <w:webHidden/>
              </w:rPr>
              <w:t>Error! Bookmark not defined.</w:t>
            </w:r>
            <w:r w:rsidR="00083C16">
              <w:rPr>
                <w:noProof/>
                <w:webHidden/>
              </w:rPr>
              <w:fldChar w:fldCharType="end"/>
            </w:r>
          </w:hyperlink>
        </w:p>
        <w:p w14:paraId="27FF24B0" w14:textId="49C7CAD4" w:rsidR="00083C16" w:rsidRDefault="00C1171F">
          <w:pPr>
            <w:pStyle w:val="TOC2"/>
            <w:tabs>
              <w:tab w:val="left" w:pos="1000"/>
            </w:tabs>
            <w:rPr>
              <w:rFonts w:eastAsiaTheme="minorEastAsia"/>
              <w:b w:val="0"/>
              <w:noProof/>
            </w:rPr>
          </w:pPr>
          <w:hyperlink w:anchor="_Toc27743479" w:history="1">
            <w:r w:rsidR="00083C16" w:rsidRPr="003C58CB">
              <w:rPr>
                <w:rStyle w:val="Hyperlink"/>
                <w:noProof/>
                <w:lang w:bidi="en-US"/>
              </w:rPr>
              <w:t>1.1</w:t>
            </w:r>
            <w:r w:rsidR="00083C16">
              <w:rPr>
                <w:rFonts w:eastAsiaTheme="minorEastAsia"/>
                <w:b w:val="0"/>
                <w:noProof/>
              </w:rPr>
              <w:tab/>
            </w:r>
            <w:r w:rsidR="00083C16" w:rsidRPr="003C58CB">
              <w:rPr>
                <w:rStyle w:val="Hyperlink"/>
                <w:noProof/>
                <w:lang w:bidi="en-US"/>
              </w:rPr>
              <w:t>Introduction to Magento Cloud</w:t>
            </w:r>
            <w:r w:rsidR="00083C16">
              <w:rPr>
                <w:noProof/>
                <w:webHidden/>
              </w:rPr>
              <w:tab/>
            </w:r>
            <w:r w:rsidR="00083C16">
              <w:rPr>
                <w:noProof/>
                <w:webHidden/>
              </w:rPr>
              <w:fldChar w:fldCharType="begin"/>
            </w:r>
            <w:r w:rsidR="00083C16">
              <w:rPr>
                <w:noProof/>
                <w:webHidden/>
              </w:rPr>
              <w:instrText xml:space="preserve"> PAGEREF _Toc27743479 \h </w:instrText>
            </w:r>
            <w:r w:rsidR="00083C16">
              <w:rPr>
                <w:noProof/>
                <w:webHidden/>
              </w:rPr>
              <w:fldChar w:fldCharType="separate"/>
            </w:r>
            <w:r w:rsidR="007641ED">
              <w:rPr>
                <w:b w:val="0"/>
                <w:bCs/>
                <w:noProof/>
                <w:webHidden/>
              </w:rPr>
              <w:t>Error! Bookmark not defined.</w:t>
            </w:r>
            <w:r w:rsidR="00083C16">
              <w:rPr>
                <w:noProof/>
                <w:webHidden/>
              </w:rPr>
              <w:fldChar w:fldCharType="end"/>
            </w:r>
          </w:hyperlink>
        </w:p>
        <w:p w14:paraId="022F39ED" w14:textId="26EE1E50" w:rsidR="00083C16" w:rsidRDefault="00C1171F">
          <w:pPr>
            <w:pStyle w:val="TOC3"/>
            <w:rPr>
              <w:rFonts w:eastAsiaTheme="minorEastAsia"/>
              <w:lang w:bidi="ar-SA"/>
            </w:rPr>
          </w:pPr>
          <w:hyperlink w:anchor="_Toc27743480" w:history="1">
            <w:r w:rsidR="00083C16" w:rsidRPr="003C58CB">
              <w:rPr>
                <w:rStyle w:val="Hyperlink"/>
              </w:rPr>
              <w:t>Quiz Question 1.1.1</w:t>
            </w:r>
            <w:r w:rsidR="00083C16">
              <w:rPr>
                <w:webHidden/>
              </w:rPr>
              <w:tab/>
            </w:r>
            <w:r w:rsidR="00083C16">
              <w:rPr>
                <w:webHidden/>
              </w:rPr>
              <w:fldChar w:fldCharType="begin"/>
            </w:r>
            <w:r w:rsidR="00083C16">
              <w:rPr>
                <w:webHidden/>
              </w:rPr>
              <w:instrText xml:space="preserve"> PAGEREF _Toc27743480 \h </w:instrText>
            </w:r>
            <w:r w:rsidR="00083C16">
              <w:rPr>
                <w:webHidden/>
              </w:rPr>
              <w:fldChar w:fldCharType="separate"/>
            </w:r>
            <w:r w:rsidR="007641ED">
              <w:rPr>
                <w:b/>
                <w:bCs/>
                <w:webHidden/>
              </w:rPr>
              <w:t>Error! Bookmark not defined.</w:t>
            </w:r>
            <w:r w:rsidR="00083C16">
              <w:rPr>
                <w:webHidden/>
              </w:rPr>
              <w:fldChar w:fldCharType="end"/>
            </w:r>
          </w:hyperlink>
        </w:p>
        <w:p w14:paraId="68CDDF3C" w14:textId="71A75B22" w:rsidR="00083C16" w:rsidRDefault="00C1171F">
          <w:pPr>
            <w:pStyle w:val="TOC3"/>
            <w:rPr>
              <w:rFonts w:eastAsiaTheme="minorEastAsia"/>
              <w:lang w:bidi="ar-SA"/>
            </w:rPr>
          </w:pPr>
          <w:hyperlink w:anchor="_Toc27743481" w:history="1">
            <w:r w:rsidR="00083C16" w:rsidRPr="003C58CB">
              <w:rPr>
                <w:rStyle w:val="Hyperlink"/>
              </w:rPr>
              <w:t>Exercise 1.1.1</w:t>
            </w:r>
            <w:r w:rsidR="00083C16">
              <w:rPr>
                <w:webHidden/>
              </w:rPr>
              <w:tab/>
            </w:r>
            <w:r w:rsidR="00083C16">
              <w:rPr>
                <w:webHidden/>
              </w:rPr>
              <w:fldChar w:fldCharType="begin"/>
            </w:r>
            <w:r w:rsidR="00083C16">
              <w:rPr>
                <w:webHidden/>
              </w:rPr>
              <w:instrText xml:space="preserve"> PAGEREF _Toc27743481 \h </w:instrText>
            </w:r>
            <w:r w:rsidR="00083C16">
              <w:rPr>
                <w:webHidden/>
              </w:rPr>
              <w:fldChar w:fldCharType="separate"/>
            </w:r>
            <w:r w:rsidR="007641ED">
              <w:rPr>
                <w:b/>
                <w:bCs/>
                <w:webHidden/>
              </w:rPr>
              <w:t>Error! Bookmark not defined.</w:t>
            </w:r>
            <w:r w:rsidR="00083C16">
              <w:rPr>
                <w:webHidden/>
              </w:rPr>
              <w:fldChar w:fldCharType="end"/>
            </w:r>
          </w:hyperlink>
        </w:p>
        <w:p w14:paraId="53770A80" w14:textId="40BB7F99" w:rsidR="00590D04" w:rsidRPr="00F8213A" w:rsidRDefault="00590D04">
          <w:pPr>
            <w:rPr>
              <w:rFonts w:cs="Arial"/>
              <w:szCs w:val="20"/>
            </w:rPr>
          </w:pPr>
          <w:r w:rsidRPr="0050054F">
            <w:rPr>
              <w:rFonts w:cs="Arial"/>
              <w:bCs/>
              <w:noProof/>
              <w:szCs w:val="20"/>
            </w:rPr>
            <w:fldChar w:fldCharType="end"/>
          </w:r>
        </w:p>
      </w:sdtContent>
    </w:sdt>
    <w:p w14:paraId="64BF563D" w14:textId="77777777" w:rsidR="00590D04" w:rsidRDefault="00590D04" w:rsidP="00590D04"/>
    <w:p w14:paraId="3644A13A" w14:textId="78FE2CBE" w:rsidR="003C7C6E" w:rsidRDefault="003C7C6E">
      <w:pPr>
        <w:spacing w:after="200"/>
      </w:pPr>
      <w:r>
        <w:br w:type="page"/>
      </w:r>
      <w:bookmarkStart w:id="4" w:name="_GoBack"/>
      <w:bookmarkEnd w:id="4"/>
    </w:p>
    <w:p w14:paraId="273CADF6" w14:textId="0F8DA8DE" w:rsidR="00F922C3" w:rsidRDefault="00F922C3" w:rsidP="1E5C3D76">
      <w:pPr>
        <w:pStyle w:val="Heading1"/>
        <w:ind w:left="0"/>
      </w:pPr>
      <w:bookmarkStart w:id="5" w:name="_Toc531880693"/>
      <w:bookmarkStart w:id="6" w:name="_Toc23512452"/>
      <w:bookmarkEnd w:id="3"/>
      <w:bookmarkEnd w:id="5"/>
      <w:bookmarkEnd w:id="6"/>
      <w:r>
        <w:lastRenderedPageBreak/>
        <w:t xml:space="preserve">Unit </w:t>
      </w:r>
      <w:r w:rsidR="28A97672">
        <w:t>2.3</w:t>
      </w:r>
      <w:r>
        <w:t xml:space="preserve"> </w:t>
      </w:r>
      <w:r w:rsidR="4585A0CA">
        <w:t xml:space="preserve">- </w:t>
      </w:r>
      <w:r w:rsidR="10EC93A1">
        <w:t>Defensive PHP Coding</w:t>
      </w:r>
    </w:p>
    <w:p w14:paraId="39408201" w14:textId="093563C2" w:rsidR="10EC93A1" w:rsidRDefault="10EC93A1" w:rsidP="1E5C3D76">
      <w:pPr>
        <w:pStyle w:val="Heading3"/>
        <w:ind w:left="0"/>
      </w:pPr>
      <w:r>
        <w:t>Exercise 2.3.1</w:t>
      </w:r>
    </w:p>
    <w:p w14:paraId="3515234C" w14:textId="40727151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>Review the provided customer facing form for security vulnerabilities</w:t>
      </w:r>
    </w:p>
    <w:p w14:paraId="67626D42" w14:textId="4E97DD50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>&gt; exercise_1.php</w:t>
      </w:r>
    </w:p>
    <w:p w14:paraId="0416CF5C" w14:textId="2666E004" w:rsidR="1E5C3D76" w:rsidRDefault="1E5C3D76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</w:p>
    <w:p w14:paraId="5EFC1A1F" w14:textId="45FA03CC" w:rsidR="40E62844" w:rsidRDefault="40E62844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>If you have php installed on your machine, y</w:t>
      </w:r>
      <w:r w:rsidR="13069CB7" w:rsidRPr="1E5C3D76">
        <w:rPr>
          <w:rFonts w:eastAsia="Arial" w:cs="Arial"/>
          <w:color w:val="636466"/>
          <w:sz w:val="23"/>
          <w:szCs w:val="23"/>
        </w:rPr>
        <w:t>ou can run this form on your local machine with the following command</w:t>
      </w:r>
    </w:p>
    <w:p w14:paraId="5569A359" w14:textId="29AA6FA5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>&gt; php -S localhost:8080 ./example_1.php</w:t>
      </w:r>
    </w:p>
    <w:p w14:paraId="379B6ED1" w14:textId="793424A3" w:rsidR="1E5C3D76" w:rsidRDefault="1E5C3D76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</w:p>
    <w:p w14:paraId="4B6A9162" w14:textId="233907A3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>Then visit:</w:t>
      </w:r>
    </w:p>
    <w:p w14:paraId="5920F2DF" w14:textId="0D9BA7BC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 xml:space="preserve">&gt; </w:t>
      </w:r>
      <w:hyperlink r:id="rId11">
        <w:r w:rsidRPr="1E5C3D76">
          <w:rPr>
            <w:rStyle w:val="Hyperlink"/>
            <w:rFonts w:eastAsia="Arial" w:cs="Arial"/>
            <w:color w:val="636466"/>
            <w:sz w:val="23"/>
            <w:szCs w:val="23"/>
          </w:rPr>
          <w:t>http://localhost:8080</w:t>
        </w:r>
      </w:hyperlink>
    </w:p>
    <w:p w14:paraId="1A9E7794" w14:textId="51B0F5CA" w:rsidR="1E5C3D76" w:rsidRDefault="1E5C3D76" w:rsidP="1E5C3D76">
      <w:pPr>
        <w:rPr>
          <w:sz w:val="23"/>
          <w:szCs w:val="23"/>
        </w:rPr>
      </w:pPr>
    </w:p>
    <w:p w14:paraId="15FC3520" w14:textId="6491D791" w:rsidR="320FBC87" w:rsidRDefault="320FBC87" w:rsidP="1E5C3D76">
      <w:pPr>
        <w:rPr>
          <w:sz w:val="23"/>
          <w:szCs w:val="23"/>
        </w:rPr>
      </w:pPr>
      <w:r w:rsidRPr="1E5C3D76">
        <w:rPr>
          <w:b/>
          <w:bCs/>
          <w:sz w:val="23"/>
          <w:szCs w:val="23"/>
        </w:rPr>
        <w:t>Solution</w:t>
      </w:r>
      <w:r w:rsidRPr="1E5C3D76">
        <w:rPr>
          <w:sz w:val="23"/>
          <w:szCs w:val="23"/>
        </w:rPr>
        <w:t>:</w:t>
      </w:r>
    </w:p>
    <w:p w14:paraId="2E852E1C" w14:textId="61623A5D" w:rsidR="7BF663BE" w:rsidRDefault="7BF663BE" w:rsidP="1E5C3D76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 w:val="23"/>
          <w:szCs w:val="23"/>
        </w:rPr>
      </w:pPr>
      <w:r>
        <w:t>Line 10 – XSS Vulnerability – Unescaped User Input</w:t>
      </w:r>
      <w:r w:rsidR="76457906">
        <w:t xml:space="preserve"> to HTML Output</w:t>
      </w:r>
    </w:p>
    <w:p w14:paraId="36FA4C45" w14:textId="72CE7E19" w:rsidR="7BF663BE" w:rsidRDefault="7BF663BE" w:rsidP="1E5C3D76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Cs w:val="20"/>
        </w:rPr>
      </w:pPr>
      <w:r>
        <w:t>Line 15 – XSS Vulnerability – Unescaped User Input</w:t>
      </w:r>
      <w:r w:rsidR="2B94A8D8">
        <w:t xml:space="preserve"> to HTML Output</w:t>
      </w:r>
    </w:p>
    <w:p w14:paraId="4881B138" w14:textId="012E4DA1" w:rsidR="7BF663BE" w:rsidRDefault="7BF663BE" w:rsidP="1E5C3D76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Cs w:val="20"/>
        </w:rPr>
      </w:pPr>
      <w:r>
        <w:t>Line 22 – XSS Vulnerability – Unescaped User Input</w:t>
      </w:r>
      <w:r w:rsidR="3BA89C94">
        <w:t xml:space="preserve"> to HTML Output</w:t>
      </w:r>
    </w:p>
    <w:p w14:paraId="752385E6" w14:textId="1C689EBF" w:rsidR="7BF663BE" w:rsidRDefault="7BF663BE" w:rsidP="1E5C3D76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Cs w:val="20"/>
        </w:rPr>
      </w:pPr>
      <w:r>
        <w:t>Line 26 – XSS Vulnerability – Unescaped User Input</w:t>
      </w:r>
      <w:r w:rsidR="3BA89C94">
        <w:t xml:space="preserve"> to HTML Output</w:t>
      </w:r>
    </w:p>
    <w:p w14:paraId="4C583487" w14:textId="632942CE" w:rsidR="7BF663BE" w:rsidRDefault="7BF663BE" w:rsidP="1E5C3D76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Cs w:val="20"/>
        </w:rPr>
      </w:pPr>
      <w:r>
        <w:t>Line 30 – XSS Vulnerability – Unescaped User Input</w:t>
      </w:r>
      <w:r w:rsidR="572F10F7">
        <w:t xml:space="preserve"> to HTML Output</w:t>
      </w:r>
    </w:p>
    <w:p w14:paraId="05B9BA08" w14:textId="48D7684A" w:rsidR="7BF663BE" w:rsidRDefault="7BF663BE" w:rsidP="1E5C3D76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Cs w:val="20"/>
        </w:rPr>
      </w:pPr>
      <w:r>
        <w:t>Line 48 – RCE Vulnerability – Unescaped User Input</w:t>
      </w:r>
      <w:r w:rsidR="6DBC4A36">
        <w:t xml:space="preserve"> to Shell Command</w:t>
      </w:r>
    </w:p>
    <w:p w14:paraId="69410147" w14:textId="18673C22" w:rsidR="1E5C3D76" w:rsidRDefault="1E5C3D76" w:rsidP="1E5C3D76">
      <w:pPr>
        <w:pStyle w:val="Heading3"/>
        <w:ind w:left="0"/>
      </w:pPr>
    </w:p>
    <w:p w14:paraId="312A2F83" w14:textId="481A37EF" w:rsidR="1E5C3D76" w:rsidRDefault="1E5C3D76">
      <w:r>
        <w:br w:type="page"/>
      </w:r>
    </w:p>
    <w:p w14:paraId="524E9112" w14:textId="22CBBFCC" w:rsidR="13069CB7" w:rsidRDefault="13069CB7" w:rsidP="1E5C3D76">
      <w:pPr>
        <w:pStyle w:val="Heading3"/>
        <w:ind w:left="0"/>
      </w:pPr>
      <w:r>
        <w:lastRenderedPageBreak/>
        <w:t>Exercise 2.3.2</w:t>
      </w:r>
    </w:p>
    <w:p w14:paraId="2BBCE823" w14:textId="6A6C4D66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 xml:space="preserve">Review the provided admin facing form for </w:t>
      </w:r>
      <w:proofErr w:type="spellStart"/>
      <w:r w:rsidRPr="1E5C3D76">
        <w:rPr>
          <w:rFonts w:eastAsia="Arial" w:cs="Arial"/>
          <w:color w:val="636466"/>
          <w:sz w:val="23"/>
          <w:szCs w:val="23"/>
        </w:rPr>
        <w:t>sucurity</w:t>
      </w:r>
      <w:proofErr w:type="spellEnd"/>
      <w:r w:rsidRPr="1E5C3D76">
        <w:rPr>
          <w:rFonts w:eastAsia="Arial" w:cs="Arial"/>
          <w:color w:val="636466"/>
          <w:sz w:val="23"/>
          <w:szCs w:val="23"/>
        </w:rPr>
        <w:t xml:space="preserve"> vulnerabilities</w:t>
      </w:r>
    </w:p>
    <w:p w14:paraId="38A9501A" w14:textId="61EF32E1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>&gt; exercise_2.php</w:t>
      </w:r>
    </w:p>
    <w:p w14:paraId="76968F3B" w14:textId="5DD6171B" w:rsidR="1E5C3D76" w:rsidRDefault="1E5C3D76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</w:p>
    <w:p w14:paraId="0C6FF45D" w14:textId="0AA2AE67" w:rsidR="46B9D546" w:rsidRDefault="46B9D546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 xml:space="preserve">If you have php installed on your machine, you </w:t>
      </w:r>
      <w:r w:rsidR="13069CB7" w:rsidRPr="1E5C3D76">
        <w:rPr>
          <w:rFonts w:eastAsia="Arial" w:cs="Arial"/>
          <w:color w:val="636466"/>
          <w:sz w:val="23"/>
          <w:szCs w:val="23"/>
        </w:rPr>
        <w:t>can run this form on your local machine with the following command</w:t>
      </w:r>
    </w:p>
    <w:p w14:paraId="64309DFB" w14:textId="02BF98C4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>&gt; php -S localhost:8080 ./example_2.php</w:t>
      </w:r>
    </w:p>
    <w:p w14:paraId="140F0E0F" w14:textId="46576F59" w:rsidR="1E5C3D76" w:rsidRDefault="1E5C3D76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</w:p>
    <w:p w14:paraId="1D32A865" w14:textId="00ED6036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>Then visit:</w:t>
      </w:r>
    </w:p>
    <w:p w14:paraId="42DFAEFB" w14:textId="1BC97A92" w:rsidR="13069CB7" w:rsidRDefault="13069CB7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color w:val="636466"/>
          <w:sz w:val="23"/>
          <w:szCs w:val="23"/>
        </w:rPr>
        <w:t xml:space="preserve">&gt; </w:t>
      </w:r>
      <w:hyperlink r:id="rId12">
        <w:r w:rsidRPr="1E5C3D76">
          <w:rPr>
            <w:rStyle w:val="Hyperlink"/>
            <w:rFonts w:eastAsia="Arial" w:cs="Arial"/>
            <w:color w:val="27A2A9"/>
            <w:sz w:val="23"/>
            <w:szCs w:val="23"/>
          </w:rPr>
          <w:t>http://localhost:8080</w:t>
        </w:r>
      </w:hyperlink>
    </w:p>
    <w:p w14:paraId="4A9EDA21" w14:textId="17AE4C0B" w:rsidR="1E5C3D76" w:rsidRDefault="1E5C3D76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</w:p>
    <w:p w14:paraId="60838ACD" w14:textId="04C7383E" w:rsidR="2498E949" w:rsidRDefault="2498E949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  <w:r w:rsidRPr="1E5C3D76">
        <w:rPr>
          <w:rFonts w:eastAsia="Arial" w:cs="Arial"/>
          <w:b/>
          <w:bCs/>
          <w:color w:val="636466"/>
          <w:sz w:val="23"/>
          <w:szCs w:val="23"/>
        </w:rPr>
        <w:t>Solution</w:t>
      </w:r>
      <w:r w:rsidRPr="1E5C3D76">
        <w:rPr>
          <w:rFonts w:eastAsia="Arial" w:cs="Arial"/>
          <w:color w:val="636466"/>
          <w:sz w:val="23"/>
          <w:szCs w:val="23"/>
        </w:rPr>
        <w:t>:</w:t>
      </w:r>
    </w:p>
    <w:p w14:paraId="1D374DA7" w14:textId="5BFCFB09" w:rsidR="4C9CDD04" w:rsidRDefault="4C9CDD04" w:rsidP="1E5C3D76">
      <w:pPr>
        <w:pStyle w:val="ListParagraph"/>
        <w:numPr>
          <w:ilvl w:val="0"/>
          <w:numId w:val="2"/>
        </w:numPr>
        <w:spacing w:line="240" w:lineRule="exact"/>
        <w:rPr>
          <w:rFonts w:asciiTheme="minorHAnsi" w:eastAsiaTheme="minorEastAsia" w:hAnsiTheme="minorHAnsi"/>
          <w:color w:val="636466"/>
          <w:szCs w:val="20"/>
        </w:rPr>
      </w:pPr>
      <w:r>
        <w:t>Line 22 – XSS Vulnerability – Unescaped User Input to HTML Output</w:t>
      </w:r>
    </w:p>
    <w:p w14:paraId="44C1D050" w14:textId="3D6B4DB4" w:rsidR="4C9CDD04" w:rsidRDefault="4C9CDD04" w:rsidP="1E5C3D76">
      <w:pPr>
        <w:pStyle w:val="ListParagraph"/>
        <w:numPr>
          <w:ilvl w:val="0"/>
          <w:numId w:val="2"/>
        </w:numPr>
        <w:spacing w:line="240" w:lineRule="exact"/>
        <w:rPr>
          <w:rFonts w:asciiTheme="minorHAnsi" w:eastAsiaTheme="minorEastAsia" w:hAnsiTheme="minorHAnsi"/>
          <w:szCs w:val="20"/>
        </w:rPr>
      </w:pPr>
      <w:r>
        <w:t>Line 41 – XSS Vulnerability – Unescaped User Input to HTML Output</w:t>
      </w:r>
    </w:p>
    <w:p w14:paraId="18B6E417" w14:textId="09B81358" w:rsidR="4C9CDD04" w:rsidRDefault="4C9CDD04" w:rsidP="1E5C3D76">
      <w:pPr>
        <w:pStyle w:val="ListParagraph"/>
        <w:numPr>
          <w:ilvl w:val="0"/>
          <w:numId w:val="2"/>
        </w:numPr>
        <w:spacing w:line="240" w:lineRule="exact"/>
        <w:rPr>
          <w:rFonts w:asciiTheme="minorHAnsi" w:eastAsiaTheme="minorEastAsia" w:hAnsiTheme="minorHAnsi"/>
          <w:szCs w:val="20"/>
        </w:rPr>
      </w:pPr>
      <w:r>
        <w:t>Line 42 – XSS Vulnerability – Unescaped User Input to HTML Output</w:t>
      </w:r>
    </w:p>
    <w:p w14:paraId="09704272" w14:textId="7087DABF" w:rsidR="1E5C3D76" w:rsidRDefault="1E5C3D76" w:rsidP="1E5C3D76">
      <w:pPr>
        <w:spacing w:line="240" w:lineRule="exact"/>
        <w:rPr>
          <w:rFonts w:eastAsia="Arial" w:cs="Arial"/>
          <w:color w:val="636466"/>
          <w:sz w:val="23"/>
          <w:szCs w:val="23"/>
        </w:rPr>
      </w:pPr>
    </w:p>
    <w:p w14:paraId="6E9E83B1" w14:textId="4859A980" w:rsidR="1E5C3D76" w:rsidRDefault="1E5C3D76" w:rsidP="1E5C3D76"/>
    <w:sectPr w:rsidR="1E5C3D76" w:rsidSect="00F370F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720" w:right="990" w:bottom="720" w:left="720" w:header="720" w:footer="360" w:gutter="36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A1650" w14:textId="77777777" w:rsidR="00C1171F" w:rsidRDefault="00C1171F" w:rsidP="008500DB">
      <w:pPr>
        <w:spacing w:after="0" w:line="240" w:lineRule="auto"/>
      </w:pPr>
      <w:r>
        <w:separator/>
      </w:r>
    </w:p>
  </w:endnote>
  <w:endnote w:type="continuationSeparator" w:id="0">
    <w:p w14:paraId="744E694C" w14:textId="77777777" w:rsidR="00C1171F" w:rsidRDefault="00C1171F" w:rsidP="008500DB">
      <w:pPr>
        <w:spacing w:after="0" w:line="240" w:lineRule="auto"/>
      </w:pPr>
      <w:r>
        <w:continuationSeparator/>
      </w:r>
    </w:p>
  </w:endnote>
  <w:endnote w:type="continuationNotice" w:id="1">
    <w:p w14:paraId="1D034E6B" w14:textId="77777777" w:rsidR="00C1171F" w:rsidRDefault="00C117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Optima LT">
    <w:altName w:val="Bell MT"/>
    <w:charset w:val="00"/>
    <w:family w:val="auto"/>
    <w:pitch w:val="variable"/>
    <w:sig w:usb0="80000067" w:usb1="4000004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4B94B" w14:textId="77777777" w:rsidR="005F7327" w:rsidRPr="006963BB" w:rsidRDefault="005F7327" w:rsidP="006963BB">
    <w:pPr>
      <w:pStyle w:val="Footer"/>
      <w:widowControl w:val="0"/>
      <w:pBdr>
        <w:top w:val="none" w:sz="0" w:space="0" w:color="auto"/>
      </w:pBdr>
      <w:tabs>
        <w:tab w:val="clear" w:pos="4680"/>
        <w:tab w:val="clear" w:pos="9360"/>
        <w:tab w:val="right" w:pos="10980"/>
      </w:tabs>
      <w:spacing w:after="0"/>
      <w:ind w:right="-180"/>
      <w:rPr>
        <w:rStyle w:val="PageNumber"/>
        <w:rFonts w:cs="Arial"/>
        <w:i w:val="0"/>
        <w:color w:val="BFBFBF" w:themeColor="background1" w:themeShade="BF"/>
        <w:sz w:val="18"/>
        <w:szCs w:val="18"/>
      </w:rPr>
    </w:pP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ptab w:relativeTo="margin" w:alignment="left" w:leader="none"/>
    </w:r>
  </w:p>
  <w:p w14:paraId="51253BD3" w14:textId="2DB19A87" w:rsidR="005F7327" w:rsidRDefault="005F7327" w:rsidP="004A3589">
    <w:pPr>
      <w:pStyle w:val="Footer"/>
      <w:widowControl w:val="0"/>
      <w:pBdr>
        <w:top w:val="single" w:sz="4" w:space="4" w:color="auto"/>
      </w:pBdr>
      <w:tabs>
        <w:tab w:val="clear" w:pos="4680"/>
        <w:tab w:val="clear" w:pos="9360"/>
        <w:tab w:val="right" w:pos="10980"/>
      </w:tabs>
      <w:spacing w:before="120" w:after="0"/>
      <w:ind w:right="-187"/>
      <w:rPr>
        <w:rFonts w:cs="Arial"/>
        <w:i w:val="0"/>
        <w:color w:val="BFBFBF" w:themeColor="background1" w:themeShade="BF"/>
        <w:sz w:val="18"/>
        <w:szCs w:val="18"/>
      </w:rPr>
    </w:pP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begin"/>
    </w: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instrText xml:space="preserve"> PAGE  \* Arabic </w:instrText>
    </w: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separate"/>
    </w:r>
    <w:r>
      <w:rPr>
        <w:rStyle w:val="PageNumber"/>
        <w:rFonts w:cs="Arial"/>
        <w:i w:val="0"/>
        <w:noProof/>
        <w:color w:val="BFBFBF" w:themeColor="background1" w:themeShade="BF"/>
        <w:sz w:val="18"/>
        <w:szCs w:val="18"/>
      </w:rPr>
      <w:t>6</w:t>
    </w:r>
    <w:r w:rsidRPr="006963BB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end"/>
    </w:r>
    <w:r w:rsidR="00E91DDF">
      <w:rPr>
        <w:rStyle w:val="PageNumber"/>
        <w:rFonts w:cs="Arial"/>
        <w:i w:val="0"/>
        <w:color w:val="BFBFBF" w:themeColor="background1" w:themeShade="BF"/>
        <w:sz w:val="18"/>
        <w:szCs w:val="18"/>
      </w:rPr>
      <w:tab/>
    </w:r>
    <w:r w:rsidR="001C30DE">
      <w:rPr>
        <w:rStyle w:val="PageNumber"/>
        <w:rFonts w:cs="Arial"/>
        <w:i w:val="0"/>
        <w:color w:val="BFBFBF" w:themeColor="background1" w:themeShade="BF"/>
        <w:sz w:val="18"/>
        <w:szCs w:val="18"/>
      </w:rPr>
      <w:t>Magento Security for Developers</w:t>
    </w:r>
    <w:r>
      <w:rPr>
        <w:rStyle w:val="PageNumber"/>
        <w:rFonts w:cs="Arial"/>
        <w:i w:val="0"/>
        <w:color w:val="BFBFBF" w:themeColor="background1" w:themeShade="BF"/>
        <w:sz w:val="18"/>
        <w:szCs w:val="18"/>
      </w:rPr>
      <w:t xml:space="preserve"> v2.</w:t>
    </w:r>
    <w:r w:rsidR="00E91DDF">
      <w:rPr>
        <w:rStyle w:val="PageNumber"/>
        <w:rFonts w:cs="Arial"/>
        <w:i w:val="0"/>
        <w:color w:val="BFBFBF" w:themeColor="background1" w:themeShade="BF"/>
        <w:sz w:val="18"/>
        <w:szCs w:val="18"/>
      </w:rPr>
      <w:t>3</w:t>
    </w:r>
    <w:r>
      <w:rPr>
        <w:rStyle w:val="PageNumber"/>
        <w:rFonts w:cs="Arial"/>
        <w:i w:val="0"/>
        <w:color w:val="BFBFBF" w:themeColor="background1" w:themeShade="BF"/>
        <w:sz w:val="18"/>
        <w:szCs w:val="18"/>
      </w:rPr>
      <w:t xml:space="preserve"> </w:t>
    </w:r>
    <w:r>
      <w:rPr>
        <w:rStyle w:val="PageNumber"/>
        <w:rFonts w:cs="Arial"/>
        <w:color w:val="BFBFBF" w:themeColor="background1" w:themeShade="BF"/>
        <w:sz w:val="18"/>
        <w:szCs w:val="18"/>
      </w:rPr>
      <w:t xml:space="preserve">Exercise Solutions   </w:t>
    </w:r>
    <w:r>
      <w:rPr>
        <w:rFonts w:cs="Arial"/>
        <w:i w:val="0"/>
        <w:color w:val="BFBFBF" w:themeColor="background1" w:themeShade="BF"/>
        <w:sz w:val="18"/>
        <w:szCs w:val="18"/>
      </w:rPr>
      <w:t>© 20</w:t>
    </w:r>
    <w:r w:rsidR="001C30DE">
      <w:rPr>
        <w:rFonts w:cs="Arial"/>
        <w:i w:val="0"/>
        <w:color w:val="BFBFBF" w:themeColor="background1" w:themeShade="BF"/>
        <w:sz w:val="18"/>
        <w:szCs w:val="18"/>
      </w:rPr>
      <w:t>20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t xml:space="preserve"> Magento, Inc.</w:t>
    </w:r>
  </w:p>
  <w:p w14:paraId="1C74F5BB" w14:textId="77777777" w:rsidR="005F7327" w:rsidRPr="00E04E35" w:rsidRDefault="005F7327" w:rsidP="009B5D3F">
    <w:pPr>
      <w:pStyle w:val="Footer"/>
      <w:widowControl w:val="0"/>
      <w:pBdr>
        <w:top w:val="none" w:sz="0" w:space="0" w:color="auto"/>
      </w:pBdr>
      <w:tabs>
        <w:tab w:val="clear" w:pos="4680"/>
        <w:tab w:val="clear" w:pos="9360"/>
        <w:tab w:val="right" w:pos="10980"/>
      </w:tabs>
      <w:spacing w:before="120" w:after="0"/>
      <w:ind w:right="-187"/>
      <w:rPr>
        <w:rFonts w:cs="Arial"/>
        <w:i w:val="0"/>
        <w:color w:val="BFBFBF" w:themeColor="background1" w:themeShade="BF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AEC09" w14:textId="77777777" w:rsidR="005F7327" w:rsidRDefault="005F7327" w:rsidP="006963BB">
    <w:pPr>
      <w:pStyle w:val="Footer"/>
      <w:widowControl w:val="0"/>
      <w:pBdr>
        <w:top w:val="none" w:sz="0" w:space="0" w:color="auto"/>
      </w:pBdr>
      <w:tabs>
        <w:tab w:val="clear" w:pos="4680"/>
        <w:tab w:val="clear" w:pos="9360"/>
        <w:tab w:val="right" w:pos="10980"/>
      </w:tabs>
      <w:spacing w:after="0"/>
      <w:ind w:right="-180"/>
      <w:rPr>
        <w:rStyle w:val="PageNumber"/>
        <w:rFonts w:cs="Arial"/>
        <w:i w:val="0"/>
        <w:color w:val="BFBFBF" w:themeColor="background1" w:themeShade="BF"/>
        <w:sz w:val="18"/>
        <w:szCs w:val="18"/>
      </w:rPr>
    </w:pPr>
  </w:p>
  <w:p w14:paraId="60CDB796" w14:textId="15DF701D" w:rsidR="005F7327" w:rsidRPr="00A8017B" w:rsidRDefault="001C30DE" w:rsidP="006963BB">
    <w:pPr>
      <w:pStyle w:val="Footer"/>
      <w:widowControl w:val="0"/>
      <w:pBdr>
        <w:top w:val="single" w:sz="4" w:space="4" w:color="auto"/>
      </w:pBdr>
      <w:tabs>
        <w:tab w:val="clear" w:pos="4680"/>
        <w:tab w:val="clear" w:pos="9360"/>
        <w:tab w:val="right" w:pos="10800"/>
      </w:tabs>
      <w:spacing w:before="120" w:after="0"/>
      <w:jc w:val="right"/>
      <w:rPr>
        <w:rStyle w:val="PageNumber"/>
        <w:rFonts w:cs="Arial"/>
        <w:i w:val="0"/>
        <w:color w:val="BFBFBF" w:themeColor="background1" w:themeShade="BF"/>
        <w:sz w:val="18"/>
        <w:szCs w:val="18"/>
      </w:rPr>
    </w:pPr>
    <w:r>
      <w:rPr>
        <w:rStyle w:val="PageNumber"/>
        <w:rFonts w:cs="Arial"/>
        <w:i w:val="0"/>
        <w:color w:val="BFBFBF" w:themeColor="background1" w:themeShade="BF"/>
        <w:sz w:val="18"/>
        <w:szCs w:val="18"/>
      </w:rPr>
      <w:t>Magento Security for Developers</w:t>
    </w:r>
    <w:r w:rsidR="005F7327" w:rsidRPr="00A8017B">
      <w:rPr>
        <w:rStyle w:val="PageNumber"/>
        <w:rFonts w:cs="Arial"/>
        <w:i w:val="0"/>
        <w:color w:val="BFBFBF" w:themeColor="background1" w:themeShade="BF"/>
        <w:sz w:val="18"/>
        <w:szCs w:val="18"/>
      </w:rPr>
      <w:t xml:space="preserve"> v2.</w:t>
    </w:r>
    <w:r w:rsidR="00D807F8" w:rsidRPr="00A8017B">
      <w:rPr>
        <w:rStyle w:val="PageNumber"/>
        <w:rFonts w:cs="Arial"/>
        <w:i w:val="0"/>
        <w:color w:val="BFBFBF" w:themeColor="background1" w:themeShade="BF"/>
        <w:sz w:val="18"/>
        <w:szCs w:val="18"/>
      </w:rPr>
      <w:t>3</w:t>
    </w:r>
    <w:r w:rsidR="005F7327" w:rsidRPr="00A8017B">
      <w:rPr>
        <w:rStyle w:val="PageNumber"/>
        <w:rFonts w:cs="Arial"/>
        <w:i w:val="0"/>
        <w:color w:val="BFBFBF" w:themeColor="background1" w:themeShade="BF"/>
        <w:sz w:val="18"/>
        <w:szCs w:val="18"/>
      </w:rPr>
      <w:t xml:space="preserve"> </w:t>
    </w:r>
    <w:r w:rsidR="005F7327" w:rsidRPr="00A8017B">
      <w:rPr>
        <w:rStyle w:val="PageNumber"/>
        <w:rFonts w:cs="Arial"/>
        <w:color w:val="BFBFBF" w:themeColor="background1" w:themeShade="BF"/>
        <w:sz w:val="18"/>
        <w:szCs w:val="18"/>
      </w:rPr>
      <w:t>Exercise Solutions</w:t>
    </w:r>
    <w:r w:rsidR="005F7327" w:rsidRPr="00A8017B">
      <w:rPr>
        <w:rFonts w:cs="Arial"/>
        <w:i w:val="0"/>
        <w:color w:val="BFBFBF" w:themeColor="background1" w:themeShade="BF"/>
        <w:sz w:val="18"/>
        <w:szCs w:val="18"/>
      </w:rPr>
      <w:t xml:space="preserve">    © 20</w:t>
    </w:r>
    <w:r>
      <w:rPr>
        <w:rFonts w:cs="Arial"/>
        <w:i w:val="0"/>
        <w:color w:val="BFBFBF" w:themeColor="background1" w:themeShade="BF"/>
        <w:sz w:val="18"/>
        <w:szCs w:val="18"/>
      </w:rPr>
      <w:t>20</w:t>
    </w:r>
    <w:r w:rsidR="005F7327" w:rsidRPr="00A8017B">
      <w:rPr>
        <w:rFonts w:cs="Arial"/>
        <w:i w:val="0"/>
        <w:color w:val="BFBFBF" w:themeColor="background1" w:themeShade="BF"/>
        <w:sz w:val="18"/>
        <w:szCs w:val="18"/>
      </w:rPr>
      <w:t xml:space="preserve"> Magento, Inc. </w:t>
    </w:r>
    <w:r w:rsidR="005F7327" w:rsidRPr="00A8017B">
      <w:rPr>
        <w:rFonts w:cs="Arial"/>
        <w:i w:val="0"/>
        <w:color w:val="BFBFBF" w:themeColor="background1" w:themeShade="BF"/>
        <w:sz w:val="18"/>
        <w:szCs w:val="18"/>
      </w:rPr>
      <w:ptab w:relativeTo="margin" w:alignment="right" w:leader="none"/>
    </w:r>
    <w:r w:rsidR="005F7327" w:rsidRPr="00A8017B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begin"/>
    </w:r>
    <w:r w:rsidR="005F7327" w:rsidRPr="00A8017B">
      <w:rPr>
        <w:rStyle w:val="PageNumber"/>
        <w:rFonts w:cs="Arial"/>
        <w:i w:val="0"/>
        <w:color w:val="BFBFBF" w:themeColor="background1" w:themeShade="BF"/>
        <w:sz w:val="18"/>
        <w:szCs w:val="18"/>
      </w:rPr>
      <w:instrText xml:space="preserve"> PAGE  \* Arabic </w:instrText>
    </w:r>
    <w:r w:rsidR="005F7327" w:rsidRPr="00A8017B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separate"/>
    </w:r>
    <w:r w:rsidR="005F7327" w:rsidRPr="00A8017B">
      <w:rPr>
        <w:rStyle w:val="PageNumber"/>
        <w:rFonts w:cs="Arial"/>
        <w:i w:val="0"/>
        <w:noProof/>
        <w:color w:val="BFBFBF" w:themeColor="background1" w:themeShade="BF"/>
        <w:sz w:val="18"/>
        <w:szCs w:val="18"/>
      </w:rPr>
      <w:t>5</w:t>
    </w:r>
    <w:r w:rsidR="005F7327" w:rsidRPr="00A8017B">
      <w:rPr>
        <w:rStyle w:val="PageNumber"/>
        <w:rFonts w:cs="Arial"/>
        <w:i w:val="0"/>
        <w:color w:val="BFBFBF" w:themeColor="background1" w:themeShade="BF"/>
        <w:sz w:val="18"/>
        <w:szCs w:val="18"/>
      </w:rPr>
      <w:fldChar w:fldCharType="end"/>
    </w:r>
  </w:p>
  <w:p w14:paraId="4F08D6AD" w14:textId="77777777" w:rsidR="005F7327" w:rsidRPr="004A2A8A" w:rsidRDefault="005F7327" w:rsidP="009B5D3F">
    <w:pPr>
      <w:pStyle w:val="Footer"/>
      <w:widowControl w:val="0"/>
      <w:pBdr>
        <w:top w:val="none" w:sz="0" w:space="0" w:color="auto"/>
      </w:pBdr>
      <w:tabs>
        <w:tab w:val="clear" w:pos="4680"/>
        <w:tab w:val="clear" w:pos="9360"/>
        <w:tab w:val="right" w:pos="10800"/>
      </w:tabs>
      <w:spacing w:before="120" w:after="0"/>
      <w:jc w:val="right"/>
      <w:rPr>
        <w:rFonts w:cs="Arial"/>
        <w:i w:val="0"/>
        <w:color w:val="BFBFBF" w:themeColor="background1" w:themeShade="BF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6694" w14:textId="77777777" w:rsidR="005F7327" w:rsidRDefault="005F7327" w:rsidP="009B5D3F">
    <w:pPr>
      <w:pStyle w:val="Footer"/>
      <w:widowControl w:val="0"/>
      <w:pBdr>
        <w:top w:val="none" w:sz="0" w:space="0" w:color="auto"/>
      </w:pBdr>
      <w:suppressAutoHyphens/>
      <w:spacing w:before="80" w:after="0"/>
      <w:rPr>
        <w:rFonts w:cs="Arial"/>
        <w:i w:val="0"/>
        <w:color w:val="BFBFBF" w:themeColor="background1" w:themeShade="BF"/>
        <w:sz w:val="18"/>
        <w:szCs w:val="18"/>
      </w:rPr>
    </w:pPr>
    <w:r>
      <w:rPr>
        <w:i w:val="0"/>
        <w:color w:val="BFBFBF" w:themeColor="background1" w:themeShade="BF"/>
        <w:sz w:val="18"/>
        <w:szCs w:val="18"/>
      </w:rPr>
      <w:t xml:space="preserve">Copyright © 2015 </w:t>
    </w:r>
    <w:r w:rsidRPr="00220888">
      <w:rPr>
        <w:i w:val="0"/>
        <w:color w:val="BFBFBF" w:themeColor="background1" w:themeShade="BF"/>
        <w:sz w:val="18"/>
        <w:szCs w:val="18"/>
      </w:rPr>
      <w:t>Magento, Inc.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t xml:space="preserve"> All rights reserved.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ptab w:relativeTo="margin" w:alignment="right" w:leader="none"/>
    </w:r>
    <w:r w:rsidRPr="00220888">
      <w:rPr>
        <w:rFonts w:cs="Arial"/>
        <w:i w:val="0"/>
        <w:color w:val="BFBFBF" w:themeColor="background1" w:themeShade="BF"/>
        <w:sz w:val="18"/>
        <w:szCs w:val="18"/>
      </w:rPr>
      <w:t xml:space="preserve"> 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fldChar w:fldCharType="begin"/>
    </w:r>
    <w:r w:rsidRPr="00220888">
      <w:rPr>
        <w:rFonts w:cs="Arial"/>
        <w:i w:val="0"/>
        <w:color w:val="BFBFBF" w:themeColor="background1" w:themeShade="BF"/>
        <w:sz w:val="18"/>
        <w:szCs w:val="18"/>
      </w:rPr>
      <w:instrText xml:space="preserve"> PAGE  \* Arabic  \* MERGEFORMAT </w:instrText>
    </w:r>
    <w:r w:rsidRPr="00220888">
      <w:rPr>
        <w:rFonts w:cs="Arial"/>
        <w:i w:val="0"/>
        <w:color w:val="BFBFBF" w:themeColor="background1" w:themeShade="BF"/>
        <w:sz w:val="18"/>
        <w:szCs w:val="18"/>
      </w:rPr>
      <w:fldChar w:fldCharType="separate"/>
    </w:r>
    <w:r>
      <w:rPr>
        <w:rFonts w:cs="Arial"/>
        <w:i w:val="0"/>
        <w:noProof/>
        <w:color w:val="BFBFBF" w:themeColor="background1" w:themeShade="BF"/>
        <w:sz w:val="18"/>
        <w:szCs w:val="18"/>
      </w:rPr>
      <w:t>1</w:t>
    </w:r>
    <w:r w:rsidRPr="00220888">
      <w:rPr>
        <w:rFonts w:cs="Arial"/>
        <w:i w:val="0"/>
        <w:color w:val="BFBFBF" w:themeColor="background1" w:themeShade="BF"/>
        <w:sz w:val="18"/>
        <w:szCs w:val="18"/>
      </w:rPr>
      <w:fldChar w:fldCharType="end"/>
    </w:r>
  </w:p>
  <w:p w14:paraId="2B9715AE" w14:textId="77777777" w:rsidR="005F7327" w:rsidRPr="00177827" w:rsidRDefault="005F7327" w:rsidP="009B5D3F">
    <w:pPr>
      <w:pStyle w:val="Footer"/>
      <w:widowControl w:val="0"/>
      <w:pBdr>
        <w:top w:val="none" w:sz="0" w:space="0" w:color="auto"/>
      </w:pBdr>
      <w:suppressAutoHyphens/>
      <w:spacing w:after="0"/>
      <w:rPr>
        <w:color w:val="BFBFBF" w:themeColor="background1" w:themeShade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DB5AD" w14:textId="77777777" w:rsidR="00C1171F" w:rsidRDefault="00C1171F" w:rsidP="008500DB">
      <w:pPr>
        <w:spacing w:after="0" w:line="240" w:lineRule="auto"/>
      </w:pPr>
      <w:r>
        <w:separator/>
      </w:r>
    </w:p>
  </w:footnote>
  <w:footnote w:type="continuationSeparator" w:id="0">
    <w:p w14:paraId="304E333E" w14:textId="77777777" w:rsidR="00C1171F" w:rsidRDefault="00C1171F" w:rsidP="008500DB">
      <w:pPr>
        <w:spacing w:after="0" w:line="240" w:lineRule="auto"/>
      </w:pPr>
      <w:r>
        <w:continuationSeparator/>
      </w:r>
    </w:p>
  </w:footnote>
  <w:footnote w:type="continuationNotice" w:id="1">
    <w:p w14:paraId="70518E8D" w14:textId="77777777" w:rsidR="00C1171F" w:rsidRDefault="00C117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43EF4" w14:textId="13E6BFC7" w:rsidR="005F7327" w:rsidRPr="00A8017B" w:rsidRDefault="005F7327" w:rsidP="008A38C7">
    <w:pPr>
      <w:pStyle w:val="Header"/>
      <w:pBdr>
        <w:bottom w:val="none" w:sz="0" w:space="0" w:color="auto"/>
      </w:pBdr>
      <w:tabs>
        <w:tab w:val="clear" w:pos="10440"/>
      </w:tabs>
      <w:spacing w:after="120"/>
      <w:ind w:right="-360"/>
      <w:rPr>
        <w:color w:val="BFBFBF" w:themeColor="background1" w:themeShade="BF"/>
        <w:szCs w:val="20"/>
      </w:rPr>
    </w:pPr>
    <w:r w:rsidRPr="00A8017B">
      <w:rPr>
        <w:color w:val="BFBFBF" w:themeColor="background1" w:themeShade="BF"/>
        <w:szCs w:val="20"/>
      </w:rPr>
      <w:t>Exercise Solution</w:t>
    </w:r>
    <w:r w:rsidR="00AC7506" w:rsidRPr="00A8017B">
      <w:rPr>
        <w:color w:val="BFBFBF" w:themeColor="background1" w:themeShade="BF"/>
        <w:szCs w:val="20"/>
      </w:rPr>
      <w:t>s</w:t>
    </w:r>
  </w:p>
  <w:p w14:paraId="498FF427" w14:textId="77777777" w:rsidR="005F7327" w:rsidRPr="00A010D4" w:rsidRDefault="005F7327" w:rsidP="008A38C7">
    <w:pPr>
      <w:pStyle w:val="Header"/>
      <w:pBdr>
        <w:top w:val="single" w:sz="4" w:space="4" w:color="auto"/>
        <w:bottom w:val="none" w:sz="0" w:space="0" w:color="auto"/>
      </w:pBdr>
      <w:spacing w:after="120"/>
      <w:rPr>
        <w:i w:val="0"/>
        <w:color w:val="E36C0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27117" w14:textId="678E7780" w:rsidR="005F7327" w:rsidRPr="00A8017B" w:rsidRDefault="00D807F8" w:rsidP="008A38C7">
    <w:pPr>
      <w:pStyle w:val="Header"/>
      <w:pBdr>
        <w:bottom w:val="none" w:sz="0" w:space="0" w:color="auto"/>
      </w:pBdr>
      <w:spacing w:after="120"/>
      <w:jc w:val="right"/>
      <w:rPr>
        <w:i w:val="0"/>
        <w:color w:val="BFBFBF" w:themeColor="background1" w:themeShade="BF"/>
        <w:szCs w:val="20"/>
      </w:rPr>
    </w:pPr>
    <w:r w:rsidRPr="00A8017B">
      <w:rPr>
        <w:i w:val="0"/>
        <w:color w:val="BFBFBF" w:themeColor="background1" w:themeShade="BF"/>
        <w:szCs w:val="20"/>
      </w:rPr>
      <w:fldChar w:fldCharType="begin"/>
    </w:r>
    <w:r w:rsidRPr="00A8017B">
      <w:rPr>
        <w:i w:val="0"/>
        <w:color w:val="BFBFBF" w:themeColor="background1" w:themeShade="BF"/>
        <w:szCs w:val="20"/>
      </w:rPr>
      <w:instrText xml:space="preserve"> STYLEREF  "Heading 1"  \* MERGEFORMAT </w:instrText>
    </w:r>
    <w:r w:rsidRPr="00A8017B">
      <w:rPr>
        <w:i w:val="0"/>
        <w:color w:val="BFBFBF" w:themeColor="background1" w:themeShade="BF"/>
        <w:szCs w:val="20"/>
      </w:rPr>
      <w:fldChar w:fldCharType="separate"/>
    </w:r>
    <w:r w:rsidR="007641ED">
      <w:rPr>
        <w:i w:val="0"/>
        <w:noProof/>
        <w:color w:val="BFBFBF" w:themeColor="background1" w:themeShade="BF"/>
        <w:szCs w:val="20"/>
      </w:rPr>
      <w:t>Contents</w:t>
    </w:r>
    <w:r w:rsidRPr="00A8017B">
      <w:rPr>
        <w:i w:val="0"/>
        <w:color w:val="BFBFBF" w:themeColor="background1" w:themeShade="BF"/>
        <w:szCs w:val="20"/>
      </w:rPr>
      <w:fldChar w:fldCharType="end"/>
    </w:r>
  </w:p>
  <w:p w14:paraId="54D95FF0" w14:textId="77777777" w:rsidR="005F7327" w:rsidRPr="00E836CD" w:rsidRDefault="005F7327" w:rsidP="008A38C7">
    <w:pPr>
      <w:pStyle w:val="Header"/>
      <w:pBdr>
        <w:top w:val="single" w:sz="4" w:space="4" w:color="auto"/>
        <w:bottom w:val="none" w:sz="0" w:space="0" w:color="auto"/>
      </w:pBdr>
      <w:spacing w:after="120"/>
      <w:rPr>
        <w:i w:val="0"/>
        <w:color w:val="E36C0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31931" w14:textId="77777777" w:rsidR="005F7327" w:rsidRDefault="1E5C3D76" w:rsidP="009B5D3F">
    <w:pPr>
      <w:pStyle w:val="Header"/>
      <w:pBdr>
        <w:bottom w:val="none" w:sz="0" w:space="0" w:color="auto"/>
      </w:pBdr>
      <w:tabs>
        <w:tab w:val="clear" w:pos="10440"/>
        <w:tab w:val="left" w:pos="5955"/>
      </w:tabs>
    </w:pPr>
    <w:del w:id="7" w:author="Terri Walton" w:date="2018-06-10T20:05:00Z">
      <w:r>
        <w:rPr>
          <w:noProof/>
        </w:rPr>
        <w:drawing>
          <wp:anchor distT="0" distB="0" distL="114300" distR="114300" simplePos="0" relativeHeight="251657216" behindDoc="1" locked="0" layoutInCell="1" allowOverlap="1" wp14:anchorId="287C62F4" wp14:editId="5729A80D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971550" cy="283845"/>
            <wp:effectExtent l="0" t="0" r="0" b="0"/>
            <wp:wrapNone/>
            <wp:docPr id="12726732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8" w:author="Terri Walton" w:date="2018-06-10T20:05:00Z">
      <w:r>
        <w:rPr>
          <w:noProof/>
        </w:rPr>
        <w:drawing>
          <wp:anchor distT="0" distB="0" distL="114300" distR="114300" simplePos="0" relativeHeight="251658240" behindDoc="1" locked="0" layoutInCell="1" allowOverlap="1" wp14:anchorId="61D2D727" wp14:editId="1A591EA4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971550" cy="283845"/>
            <wp:effectExtent l="0" t="0" r="0" b="0"/>
            <wp:wrapNone/>
            <wp:docPr id="163488626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5F732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32411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4A487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8A9A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80"/>
    <w:multiLevelType w:val="singleLevel"/>
    <w:tmpl w:val="C320577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3E1284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7B257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F86604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02B04D4A"/>
    <w:multiLevelType w:val="hybridMultilevel"/>
    <w:tmpl w:val="B5364C2E"/>
    <w:lvl w:ilvl="0" w:tplc="668ECC2A">
      <w:start w:val="1"/>
      <w:numFmt w:val="bullet"/>
      <w:pStyle w:val="Bullets3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3353C92"/>
    <w:multiLevelType w:val="hybridMultilevel"/>
    <w:tmpl w:val="2E141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54606"/>
    <w:multiLevelType w:val="hybridMultilevel"/>
    <w:tmpl w:val="22DC947E"/>
    <w:lvl w:ilvl="0" w:tplc="31AAC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124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444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0E8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747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8021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74CC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7EED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584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0120E4"/>
    <w:multiLevelType w:val="hybridMultilevel"/>
    <w:tmpl w:val="17E4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3B5517"/>
    <w:multiLevelType w:val="hybridMultilevel"/>
    <w:tmpl w:val="1F1832AE"/>
    <w:lvl w:ilvl="0" w:tplc="88BE6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40B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FC8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65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C27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4C8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36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92C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6A7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0AA10493"/>
    <w:multiLevelType w:val="hybridMultilevel"/>
    <w:tmpl w:val="463E1890"/>
    <w:lvl w:ilvl="0" w:tplc="BD38A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7428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C8F4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12E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58F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E26B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C6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832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8C02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601A91"/>
    <w:multiLevelType w:val="multilevel"/>
    <w:tmpl w:val="D812E70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D0B0C5F"/>
    <w:multiLevelType w:val="hybridMultilevel"/>
    <w:tmpl w:val="3FE81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3B7C36"/>
    <w:multiLevelType w:val="hybridMultilevel"/>
    <w:tmpl w:val="0040D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F11709"/>
    <w:multiLevelType w:val="hybridMultilevel"/>
    <w:tmpl w:val="59E07F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D36F33"/>
    <w:multiLevelType w:val="hybridMultilevel"/>
    <w:tmpl w:val="F6C228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D754B48"/>
    <w:multiLevelType w:val="hybridMultilevel"/>
    <w:tmpl w:val="A04CEA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DAE4C04"/>
    <w:multiLevelType w:val="hybridMultilevel"/>
    <w:tmpl w:val="FE8840EA"/>
    <w:lvl w:ilvl="0" w:tplc="DC646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8649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D0C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8CC0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740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EEC5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562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80F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70B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E2C2634"/>
    <w:multiLevelType w:val="hybridMultilevel"/>
    <w:tmpl w:val="A7EC75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E781CF3"/>
    <w:multiLevelType w:val="multilevel"/>
    <w:tmpl w:val="A31E3D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D7144F"/>
    <w:multiLevelType w:val="hybridMultilevel"/>
    <w:tmpl w:val="792E5F0C"/>
    <w:lvl w:ilvl="0" w:tplc="AADE748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BC0E5B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14C384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F9A689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9A6DC9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8549F8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67E764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7C4AF6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8A00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B55269"/>
    <w:multiLevelType w:val="hybridMultilevel"/>
    <w:tmpl w:val="59E07F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F12F87"/>
    <w:multiLevelType w:val="hybridMultilevel"/>
    <w:tmpl w:val="1376E7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AB6F87"/>
    <w:multiLevelType w:val="hybridMultilevel"/>
    <w:tmpl w:val="AFD28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AA835EA"/>
    <w:multiLevelType w:val="hybridMultilevel"/>
    <w:tmpl w:val="371C9C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9D5098"/>
    <w:multiLevelType w:val="hybridMultilevel"/>
    <w:tmpl w:val="32C88122"/>
    <w:lvl w:ilvl="0" w:tplc="B4BC275C">
      <w:start w:val="1"/>
      <w:numFmt w:val="bullet"/>
      <w:pStyle w:val="ListBullet2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BE063FA"/>
    <w:multiLevelType w:val="hybridMultilevel"/>
    <w:tmpl w:val="706696F0"/>
    <w:lvl w:ilvl="0" w:tplc="1DE65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547A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FC5D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285E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7051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BC8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2E7F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6FE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A0BA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C0564B9"/>
    <w:multiLevelType w:val="hybridMultilevel"/>
    <w:tmpl w:val="456226C2"/>
    <w:lvl w:ilvl="0" w:tplc="E94829F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C4A5D0B"/>
    <w:multiLevelType w:val="hybridMultilevel"/>
    <w:tmpl w:val="55A644DC"/>
    <w:lvl w:ilvl="0" w:tplc="0409000F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 w15:restartNumberingAfterBreak="0">
    <w:nsid w:val="2C741874"/>
    <w:multiLevelType w:val="hybridMultilevel"/>
    <w:tmpl w:val="95902E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084643B"/>
    <w:multiLevelType w:val="hybridMultilevel"/>
    <w:tmpl w:val="CD640D30"/>
    <w:lvl w:ilvl="0" w:tplc="324A9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30BF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2A6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660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EC8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56A2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E04C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3439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6C3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B77DEA"/>
    <w:multiLevelType w:val="hybridMultilevel"/>
    <w:tmpl w:val="4CA6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9351A2"/>
    <w:multiLevelType w:val="hybridMultilevel"/>
    <w:tmpl w:val="E17CCD98"/>
    <w:lvl w:ilvl="0" w:tplc="0270E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271688"/>
    <w:multiLevelType w:val="hybridMultilevel"/>
    <w:tmpl w:val="F5101668"/>
    <w:lvl w:ilvl="0" w:tplc="A46AE8D0">
      <w:start w:val="1"/>
      <w:numFmt w:val="decimal"/>
      <w:lvlText w:val="%1."/>
      <w:lvlJc w:val="left"/>
      <w:pPr>
        <w:ind w:left="360" w:hanging="360"/>
      </w:pPr>
      <w:rPr>
        <w:rFonts w:ascii="Arial" w:hAnsi="Arial" w:cstheme="minorBidi" w:hint="default"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9917A1"/>
    <w:multiLevelType w:val="hybridMultilevel"/>
    <w:tmpl w:val="A392C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DE24D3E"/>
    <w:multiLevelType w:val="hybridMultilevel"/>
    <w:tmpl w:val="04F8EAA8"/>
    <w:lvl w:ilvl="0" w:tplc="D11CC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36D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401F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DEC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D4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10B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9E5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E2E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66B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3EA04D1C"/>
    <w:multiLevelType w:val="hybridMultilevel"/>
    <w:tmpl w:val="59E07F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EF911EE"/>
    <w:multiLevelType w:val="hybridMultilevel"/>
    <w:tmpl w:val="56CC43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017DC2"/>
    <w:multiLevelType w:val="hybridMultilevel"/>
    <w:tmpl w:val="7BB8C0C2"/>
    <w:lvl w:ilvl="0" w:tplc="6C8A4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ABC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CE6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A8F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D44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1CE5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29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B820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09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08791C"/>
    <w:multiLevelType w:val="hybridMultilevel"/>
    <w:tmpl w:val="8EF265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75004A9"/>
    <w:multiLevelType w:val="hybridMultilevel"/>
    <w:tmpl w:val="3A82E8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BC118A"/>
    <w:multiLevelType w:val="hybridMultilevel"/>
    <w:tmpl w:val="59E07F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936FD7"/>
    <w:multiLevelType w:val="hybridMultilevel"/>
    <w:tmpl w:val="1B3083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EE101D"/>
    <w:multiLevelType w:val="hybridMultilevel"/>
    <w:tmpl w:val="BD2A65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E880DFC"/>
    <w:multiLevelType w:val="hybridMultilevel"/>
    <w:tmpl w:val="83444CBE"/>
    <w:lvl w:ilvl="0" w:tplc="86B0A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3A663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D03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8C26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746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623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96F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BA5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465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4FAB1787"/>
    <w:multiLevelType w:val="hybridMultilevel"/>
    <w:tmpl w:val="AB7EB1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0D66405"/>
    <w:multiLevelType w:val="hybridMultilevel"/>
    <w:tmpl w:val="A70846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566B4F"/>
    <w:multiLevelType w:val="hybridMultilevel"/>
    <w:tmpl w:val="2C1EF72E"/>
    <w:lvl w:ilvl="0" w:tplc="61CC4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14C0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982B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EABD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EF0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38F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567E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E9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A41B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7BF0593"/>
    <w:multiLevelType w:val="hybridMultilevel"/>
    <w:tmpl w:val="13DAF172"/>
    <w:lvl w:ilvl="0" w:tplc="4E5A6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AC8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240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300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669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484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7CC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6F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6C7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1" w15:restartNumberingAfterBreak="0">
    <w:nsid w:val="59636263"/>
    <w:multiLevelType w:val="hybridMultilevel"/>
    <w:tmpl w:val="1D220B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9DA36B0"/>
    <w:multiLevelType w:val="multilevel"/>
    <w:tmpl w:val="726C3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ACE57E8"/>
    <w:multiLevelType w:val="hybridMultilevel"/>
    <w:tmpl w:val="620E1BE2"/>
    <w:lvl w:ilvl="0" w:tplc="06925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FCD0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8AB0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0F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D09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96BA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B654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88D5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B63A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B1E529C"/>
    <w:multiLevelType w:val="hybridMultilevel"/>
    <w:tmpl w:val="C1D46402"/>
    <w:lvl w:ilvl="0" w:tplc="108ABD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829F04">
      <w:start w:val="581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AAF0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EEF1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46C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8E7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E8F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A47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FC3C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C68430B"/>
    <w:multiLevelType w:val="hybridMultilevel"/>
    <w:tmpl w:val="958478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06728BF"/>
    <w:multiLevelType w:val="hybridMultilevel"/>
    <w:tmpl w:val="AD24BA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0C23797"/>
    <w:multiLevelType w:val="hybridMultilevel"/>
    <w:tmpl w:val="59E07F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1541E5F"/>
    <w:multiLevelType w:val="hybridMultilevel"/>
    <w:tmpl w:val="C0AE5B34"/>
    <w:lvl w:ilvl="0" w:tplc="3EBC4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A09B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1680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604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C88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6B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6CF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5E1D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E60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9" w15:restartNumberingAfterBreak="0">
    <w:nsid w:val="618E425D"/>
    <w:multiLevelType w:val="hybridMultilevel"/>
    <w:tmpl w:val="A74E095E"/>
    <w:lvl w:ilvl="0" w:tplc="82CE991E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  <w:b w:val="0"/>
        <w:i w:val="0"/>
        <w:color w:val="000000"/>
        <w:sz w:val="16"/>
        <w:szCs w:val="20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64473DEB"/>
    <w:multiLevelType w:val="hybridMultilevel"/>
    <w:tmpl w:val="D7E2B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CF2D78"/>
    <w:multiLevelType w:val="hybridMultilevel"/>
    <w:tmpl w:val="4FBAED84"/>
    <w:lvl w:ilvl="0" w:tplc="0409000F">
      <w:start w:val="1"/>
      <w:numFmt w:val="decimal"/>
      <w:lvlText w:val="%1."/>
      <w:lvlJc w:val="left"/>
      <w:pPr>
        <w:ind w:left="370" w:hanging="360"/>
      </w:p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2" w15:restartNumberingAfterBreak="0">
    <w:nsid w:val="65972A8E"/>
    <w:multiLevelType w:val="hybridMultilevel"/>
    <w:tmpl w:val="CE343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857897"/>
    <w:multiLevelType w:val="hybridMultilevel"/>
    <w:tmpl w:val="F9E08CDC"/>
    <w:lvl w:ilvl="0" w:tplc="4268E828">
      <w:start w:val="1"/>
      <w:numFmt w:val="bullet"/>
      <w:pStyle w:val="Bullets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64" w15:restartNumberingAfterBreak="0">
    <w:nsid w:val="6A470072"/>
    <w:multiLevelType w:val="hybridMultilevel"/>
    <w:tmpl w:val="2C368F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7F6B1C"/>
    <w:multiLevelType w:val="hybridMultilevel"/>
    <w:tmpl w:val="AC4C7D56"/>
    <w:lvl w:ilvl="0" w:tplc="BDD65AFA">
      <w:start w:val="1"/>
      <w:numFmt w:val="decimal"/>
      <w:pStyle w:val="Numbers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A823A4D"/>
    <w:multiLevelType w:val="hybridMultilevel"/>
    <w:tmpl w:val="D310A6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B480A41"/>
    <w:multiLevelType w:val="hybridMultilevel"/>
    <w:tmpl w:val="8544046A"/>
    <w:lvl w:ilvl="0" w:tplc="0409000F">
      <w:start w:val="1"/>
      <w:numFmt w:val="decimal"/>
      <w:lvlText w:val="%1."/>
      <w:lvlJc w:val="left"/>
      <w:pPr>
        <w:ind w:left="434" w:hanging="360"/>
      </w:pPr>
    </w:lvl>
    <w:lvl w:ilvl="1" w:tplc="04090019" w:tentative="1">
      <w:start w:val="1"/>
      <w:numFmt w:val="lowerLetter"/>
      <w:lvlText w:val="%2."/>
      <w:lvlJc w:val="left"/>
      <w:pPr>
        <w:ind w:left="1154" w:hanging="360"/>
      </w:pPr>
    </w:lvl>
    <w:lvl w:ilvl="2" w:tplc="0409001B" w:tentative="1">
      <w:start w:val="1"/>
      <w:numFmt w:val="lowerRoman"/>
      <w:lvlText w:val="%3."/>
      <w:lvlJc w:val="right"/>
      <w:pPr>
        <w:ind w:left="1874" w:hanging="180"/>
      </w:pPr>
    </w:lvl>
    <w:lvl w:ilvl="3" w:tplc="0409000F" w:tentative="1">
      <w:start w:val="1"/>
      <w:numFmt w:val="decimal"/>
      <w:lvlText w:val="%4."/>
      <w:lvlJc w:val="left"/>
      <w:pPr>
        <w:ind w:left="2594" w:hanging="360"/>
      </w:pPr>
    </w:lvl>
    <w:lvl w:ilvl="4" w:tplc="04090019" w:tentative="1">
      <w:start w:val="1"/>
      <w:numFmt w:val="lowerLetter"/>
      <w:lvlText w:val="%5."/>
      <w:lvlJc w:val="left"/>
      <w:pPr>
        <w:ind w:left="3314" w:hanging="360"/>
      </w:pPr>
    </w:lvl>
    <w:lvl w:ilvl="5" w:tplc="0409001B" w:tentative="1">
      <w:start w:val="1"/>
      <w:numFmt w:val="lowerRoman"/>
      <w:lvlText w:val="%6."/>
      <w:lvlJc w:val="right"/>
      <w:pPr>
        <w:ind w:left="4034" w:hanging="180"/>
      </w:pPr>
    </w:lvl>
    <w:lvl w:ilvl="6" w:tplc="0409000F" w:tentative="1">
      <w:start w:val="1"/>
      <w:numFmt w:val="decimal"/>
      <w:lvlText w:val="%7."/>
      <w:lvlJc w:val="left"/>
      <w:pPr>
        <w:ind w:left="4754" w:hanging="360"/>
      </w:pPr>
    </w:lvl>
    <w:lvl w:ilvl="7" w:tplc="04090019" w:tentative="1">
      <w:start w:val="1"/>
      <w:numFmt w:val="lowerLetter"/>
      <w:lvlText w:val="%8."/>
      <w:lvlJc w:val="left"/>
      <w:pPr>
        <w:ind w:left="5474" w:hanging="360"/>
      </w:pPr>
    </w:lvl>
    <w:lvl w:ilvl="8" w:tplc="04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68" w15:restartNumberingAfterBreak="0">
    <w:nsid w:val="6C9028C5"/>
    <w:multiLevelType w:val="hybridMultilevel"/>
    <w:tmpl w:val="3BCEDD28"/>
    <w:lvl w:ilvl="0" w:tplc="CDC69A66">
      <w:start w:val="1"/>
      <w:numFmt w:val="decimal"/>
      <w:pStyle w:val="Slide"/>
      <w:lvlText w:val="Slide %1"/>
      <w:lvlJc w:val="left"/>
      <w:pPr>
        <w:ind w:left="72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273138"/>
    <w:multiLevelType w:val="hybridMultilevel"/>
    <w:tmpl w:val="ECE240DA"/>
    <w:lvl w:ilvl="0" w:tplc="6B564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667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2CE2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E81E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85E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2CFA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FAB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3EF2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9247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D676705"/>
    <w:multiLevelType w:val="hybridMultilevel"/>
    <w:tmpl w:val="3118BBFC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D6B6FC4"/>
    <w:multiLevelType w:val="hybridMultilevel"/>
    <w:tmpl w:val="1C6CCBBE"/>
    <w:lvl w:ilvl="0" w:tplc="A46AE8D0">
      <w:start w:val="1"/>
      <w:numFmt w:val="decimal"/>
      <w:lvlText w:val="%1."/>
      <w:lvlJc w:val="left"/>
      <w:pPr>
        <w:ind w:left="360" w:hanging="360"/>
      </w:pPr>
      <w:rPr>
        <w:rFonts w:ascii="Arial" w:hAnsi="Arial" w:cstheme="minorBid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E5E5962"/>
    <w:multiLevelType w:val="hybridMultilevel"/>
    <w:tmpl w:val="3ACE4C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22C4BF0"/>
    <w:multiLevelType w:val="hybridMultilevel"/>
    <w:tmpl w:val="07FCA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0E247C"/>
    <w:multiLevelType w:val="hybridMultilevel"/>
    <w:tmpl w:val="BFEC6600"/>
    <w:lvl w:ilvl="0" w:tplc="845AE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7813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484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2E4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823A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FA2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4EF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8684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E0DB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3512930"/>
    <w:multiLevelType w:val="hybridMultilevel"/>
    <w:tmpl w:val="9222A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55A3E56"/>
    <w:multiLevelType w:val="multilevel"/>
    <w:tmpl w:val="5B8C8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664353A"/>
    <w:multiLevelType w:val="hybridMultilevel"/>
    <w:tmpl w:val="4FB43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82A398A"/>
    <w:multiLevelType w:val="hybridMultilevel"/>
    <w:tmpl w:val="5CA82AAE"/>
    <w:lvl w:ilvl="0" w:tplc="49F81306">
      <w:start w:val="1"/>
      <w:numFmt w:val="decimal"/>
      <w:pStyle w:val="ListParagraph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C3A1043"/>
    <w:multiLevelType w:val="multilevel"/>
    <w:tmpl w:val="20AA64A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4"/>
  </w:num>
  <w:num w:numId="2">
    <w:abstractNumId w:val="40"/>
  </w:num>
  <w:num w:numId="3">
    <w:abstractNumId w:val="9"/>
  </w:num>
  <w:num w:numId="4">
    <w:abstractNumId w:val="32"/>
  </w:num>
  <w:num w:numId="5">
    <w:abstractNumId w:val="63"/>
  </w:num>
  <w:num w:numId="6">
    <w:abstractNumId w:val="5"/>
  </w:num>
  <w:num w:numId="7">
    <w:abstractNumId w:val="7"/>
  </w:num>
  <w:num w:numId="8">
    <w:abstractNumId w:val="59"/>
  </w:num>
  <w:num w:numId="9">
    <w:abstractNumId w:val="27"/>
  </w:num>
  <w:num w:numId="10">
    <w:abstractNumId w:val="6"/>
  </w:num>
  <w:num w:numId="11">
    <w:abstractNumId w:val="65"/>
    <w:lvlOverride w:ilvl="0">
      <w:startOverride w:val="1"/>
    </w:lvlOverride>
  </w:num>
  <w:num w:numId="12">
    <w:abstractNumId w:val="68"/>
  </w:num>
  <w:num w:numId="13">
    <w:abstractNumId w:val="4"/>
  </w:num>
  <w:num w:numId="14">
    <w:abstractNumId w:val="3"/>
  </w:num>
  <w:num w:numId="15">
    <w:abstractNumId w:val="78"/>
  </w:num>
  <w:num w:numId="16">
    <w:abstractNumId w:val="26"/>
  </w:num>
  <w:num w:numId="17">
    <w:abstractNumId w:val="12"/>
  </w:num>
  <w:num w:numId="18">
    <w:abstractNumId w:val="54"/>
  </w:num>
  <w:num w:numId="19">
    <w:abstractNumId w:val="56"/>
  </w:num>
  <w:num w:numId="20">
    <w:abstractNumId w:val="79"/>
  </w:num>
  <w:num w:numId="21">
    <w:abstractNumId w:val="52"/>
  </w:num>
  <w:num w:numId="22">
    <w:abstractNumId w:val="33"/>
  </w:num>
  <w:num w:numId="23">
    <w:abstractNumId w:val="10"/>
  </w:num>
  <w:num w:numId="24">
    <w:abstractNumId w:val="14"/>
  </w:num>
  <w:num w:numId="25">
    <w:abstractNumId w:val="48"/>
  </w:num>
  <w:num w:numId="26">
    <w:abstractNumId w:val="15"/>
  </w:num>
  <w:num w:numId="27">
    <w:abstractNumId w:val="24"/>
  </w:num>
  <w:num w:numId="28">
    <w:abstractNumId w:val="71"/>
  </w:num>
  <w:num w:numId="29">
    <w:abstractNumId w:val="28"/>
  </w:num>
  <w:num w:numId="30">
    <w:abstractNumId w:val="19"/>
  </w:num>
  <w:num w:numId="31">
    <w:abstractNumId w:val="77"/>
  </w:num>
  <w:num w:numId="32">
    <w:abstractNumId w:val="35"/>
  </w:num>
  <w:num w:numId="33">
    <w:abstractNumId w:val="17"/>
  </w:num>
  <w:num w:numId="34">
    <w:abstractNumId w:val="39"/>
  </w:num>
  <w:num w:numId="35">
    <w:abstractNumId w:val="8"/>
  </w:num>
  <w:num w:numId="36">
    <w:abstractNumId w:val="76"/>
  </w:num>
  <w:num w:numId="37">
    <w:abstractNumId w:val="53"/>
  </w:num>
  <w:num w:numId="38">
    <w:abstractNumId w:val="67"/>
  </w:num>
  <w:num w:numId="39">
    <w:abstractNumId w:val="49"/>
  </w:num>
  <w:num w:numId="40">
    <w:abstractNumId w:val="61"/>
  </w:num>
  <w:num w:numId="41">
    <w:abstractNumId w:val="30"/>
  </w:num>
  <w:num w:numId="42">
    <w:abstractNumId w:val="42"/>
  </w:num>
  <w:num w:numId="43">
    <w:abstractNumId w:val="69"/>
  </w:num>
  <w:num w:numId="44">
    <w:abstractNumId w:val="78"/>
    <w:lvlOverride w:ilvl="0">
      <w:startOverride w:val="1"/>
    </w:lvlOverride>
  </w:num>
  <w:num w:numId="45">
    <w:abstractNumId w:val="60"/>
  </w:num>
  <w:num w:numId="46">
    <w:abstractNumId w:val="55"/>
  </w:num>
  <w:num w:numId="47">
    <w:abstractNumId w:val="37"/>
  </w:num>
  <w:num w:numId="48">
    <w:abstractNumId w:val="78"/>
    <w:lvlOverride w:ilvl="0">
      <w:startOverride w:val="1"/>
    </w:lvlOverride>
  </w:num>
  <w:num w:numId="49">
    <w:abstractNumId w:val="58"/>
  </w:num>
  <w:num w:numId="50">
    <w:abstractNumId w:val="11"/>
  </w:num>
  <w:num w:numId="51">
    <w:abstractNumId w:val="25"/>
  </w:num>
  <w:num w:numId="52">
    <w:abstractNumId w:val="75"/>
  </w:num>
  <w:num w:numId="53">
    <w:abstractNumId w:val="64"/>
  </w:num>
  <w:num w:numId="54">
    <w:abstractNumId w:val="78"/>
    <w:lvlOverride w:ilvl="0">
      <w:startOverride w:val="1"/>
    </w:lvlOverride>
  </w:num>
  <w:num w:numId="55">
    <w:abstractNumId w:val="78"/>
    <w:lvlOverride w:ilvl="0">
      <w:startOverride w:val="1"/>
    </w:lvlOverride>
  </w:num>
  <w:num w:numId="56">
    <w:abstractNumId w:val="21"/>
  </w:num>
  <w:num w:numId="57">
    <w:abstractNumId w:val="46"/>
  </w:num>
  <w:num w:numId="58">
    <w:abstractNumId w:val="73"/>
  </w:num>
  <w:num w:numId="59">
    <w:abstractNumId w:val="41"/>
  </w:num>
  <w:num w:numId="60">
    <w:abstractNumId w:val="62"/>
  </w:num>
  <w:num w:numId="61">
    <w:abstractNumId w:val="51"/>
  </w:num>
  <w:num w:numId="62">
    <w:abstractNumId w:val="44"/>
  </w:num>
  <w:num w:numId="63">
    <w:abstractNumId w:val="20"/>
  </w:num>
  <w:num w:numId="64">
    <w:abstractNumId w:val="36"/>
  </w:num>
  <w:num w:numId="65">
    <w:abstractNumId w:val="16"/>
  </w:num>
  <w:num w:numId="66">
    <w:abstractNumId w:val="45"/>
  </w:num>
  <w:num w:numId="67">
    <w:abstractNumId w:val="66"/>
  </w:num>
  <w:num w:numId="68">
    <w:abstractNumId w:val="47"/>
  </w:num>
  <w:num w:numId="69">
    <w:abstractNumId w:val="43"/>
  </w:num>
  <w:num w:numId="70">
    <w:abstractNumId w:val="38"/>
  </w:num>
  <w:num w:numId="71">
    <w:abstractNumId w:val="57"/>
  </w:num>
  <w:num w:numId="72">
    <w:abstractNumId w:val="18"/>
  </w:num>
  <w:num w:numId="73">
    <w:abstractNumId w:val="23"/>
  </w:num>
  <w:num w:numId="74">
    <w:abstractNumId w:val="72"/>
  </w:num>
  <w:num w:numId="75">
    <w:abstractNumId w:val="31"/>
  </w:num>
  <w:num w:numId="76">
    <w:abstractNumId w:val="70"/>
  </w:num>
  <w:num w:numId="77">
    <w:abstractNumId w:val="50"/>
  </w:num>
  <w:num w:numId="78">
    <w:abstractNumId w:val="34"/>
  </w:num>
  <w:num w:numId="79">
    <w:abstractNumId w:val="29"/>
  </w:num>
  <w:num w:numId="80">
    <w:abstractNumId w:val="22"/>
  </w:num>
  <w:num w:numId="81">
    <w:abstractNumId w:val="13"/>
  </w:num>
  <w:num w:numId="82">
    <w:abstractNumId w:val="2"/>
  </w:num>
  <w:num w:numId="83">
    <w:abstractNumId w:val="1"/>
  </w:num>
  <w:num w:numId="84">
    <w:abstractNumId w:val="0"/>
  </w:num>
  <w:numIdMacAtCleanup w:val="7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erri Walton">
    <w15:presenceInfo w15:providerId="AD" w15:userId="S-1-5-21-3588674229-3918574932-3785528198-12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B7"/>
    <w:rsid w:val="00005AB8"/>
    <w:rsid w:val="00005E8D"/>
    <w:rsid w:val="00005EBE"/>
    <w:rsid w:val="00010924"/>
    <w:rsid w:val="00014B15"/>
    <w:rsid w:val="00016DED"/>
    <w:rsid w:val="00017965"/>
    <w:rsid w:val="00021314"/>
    <w:rsid w:val="00026B5A"/>
    <w:rsid w:val="00027DD2"/>
    <w:rsid w:val="00030433"/>
    <w:rsid w:val="00032D59"/>
    <w:rsid w:val="00036BA2"/>
    <w:rsid w:val="00043671"/>
    <w:rsid w:val="00045A21"/>
    <w:rsid w:val="00046724"/>
    <w:rsid w:val="0005008C"/>
    <w:rsid w:val="00053037"/>
    <w:rsid w:val="00053BA4"/>
    <w:rsid w:val="00054199"/>
    <w:rsid w:val="00054386"/>
    <w:rsid w:val="00054492"/>
    <w:rsid w:val="00055241"/>
    <w:rsid w:val="00057E99"/>
    <w:rsid w:val="0006363A"/>
    <w:rsid w:val="00063E84"/>
    <w:rsid w:val="000674AB"/>
    <w:rsid w:val="0007046E"/>
    <w:rsid w:val="00070D84"/>
    <w:rsid w:val="000717F3"/>
    <w:rsid w:val="00071B75"/>
    <w:rsid w:val="0007305D"/>
    <w:rsid w:val="0007310A"/>
    <w:rsid w:val="00080CF4"/>
    <w:rsid w:val="000811B8"/>
    <w:rsid w:val="00083548"/>
    <w:rsid w:val="00083C16"/>
    <w:rsid w:val="00084288"/>
    <w:rsid w:val="00085FB2"/>
    <w:rsid w:val="00090C85"/>
    <w:rsid w:val="0009120A"/>
    <w:rsid w:val="0009167E"/>
    <w:rsid w:val="00091DD9"/>
    <w:rsid w:val="000926B8"/>
    <w:rsid w:val="0009485E"/>
    <w:rsid w:val="000A036E"/>
    <w:rsid w:val="000A4048"/>
    <w:rsid w:val="000C1934"/>
    <w:rsid w:val="000C1D10"/>
    <w:rsid w:val="000C259C"/>
    <w:rsid w:val="000C2685"/>
    <w:rsid w:val="000C4DC0"/>
    <w:rsid w:val="000C64D9"/>
    <w:rsid w:val="000C6619"/>
    <w:rsid w:val="000C7860"/>
    <w:rsid w:val="000D3030"/>
    <w:rsid w:val="000D3F71"/>
    <w:rsid w:val="000D514F"/>
    <w:rsid w:val="000D5FAA"/>
    <w:rsid w:val="000D7A69"/>
    <w:rsid w:val="000E092D"/>
    <w:rsid w:val="000E311A"/>
    <w:rsid w:val="000E4EF2"/>
    <w:rsid w:val="000E7640"/>
    <w:rsid w:val="000E7B1E"/>
    <w:rsid w:val="000F0163"/>
    <w:rsid w:val="000F1A90"/>
    <w:rsid w:val="000F1FB6"/>
    <w:rsid w:val="000F225D"/>
    <w:rsid w:val="000F2A73"/>
    <w:rsid w:val="000F3600"/>
    <w:rsid w:val="000F46C1"/>
    <w:rsid w:val="000F531B"/>
    <w:rsid w:val="000F6A70"/>
    <w:rsid w:val="000F7AD8"/>
    <w:rsid w:val="0010058B"/>
    <w:rsid w:val="00103D47"/>
    <w:rsid w:val="00105298"/>
    <w:rsid w:val="0010539A"/>
    <w:rsid w:val="00107794"/>
    <w:rsid w:val="001117FB"/>
    <w:rsid w:val="00112182"/>
    <w:rsid w:val="0011277C"/>
    <w:rsid w:val="00114457"/>
    <w:rsid w:val="00115691"/>
    <w:rsid w:val="00115CFC"/>
    <w:rsid w:val="00115E30"/>
    <w:rsid w:val="00116520"/>
    <w:rsid w:val="00131830"/>
    <w:rsid w:val="00132D51"/>
    <w:rsid w:val="00132E08"/>
    <w:rsid w:val="00133D09"/>
    <w:rsid w:val="00133E02"/>
    <w:rsid w:val="0013418D"/>
    <w:rsid w:val="00135E2F"/>
    <w:rsid w:val="00135E96"/>
    <w:rsid w:val="001427A3"/>
    <w:rsid w:val="00143719"/>
    <w:rsid w:val="001452C3"/>
    <w:rsid w:val="00145B0E"/>
    <w:rsid w:val="00147051"/>
    <w:rsid w:val="00151D26"/>
    <w:rsid w:val="00152714"/>
    <w:rsid w:val="00152931"/>
    <w:rsid w:val="00154E4B"/>
    <w:rsid w:val="00160B85"/>
    <w:rsid w:val="00161101"/>
    <w:rsid w:val="00163E2F"/>
    <w:rsid w:val="001645A0"/>
    <w:rsid w:val="00165741"/>
    <w:rsid w:val="00165A64"/>
    <w:rsid w:val="00166889"/>
    <w:rsid w:val="0016707F"/>
    <w:rsid w:val="00173007"/>
    <w:rsid w:val="00173DEA"/>
    <w:rsid w:val="00175026"/>
    <w:rsid w:val="00181D36"/>
    <w:rsid w:val="00186CB3"/>
    <w:rsid w:val="00187839"/>
    <w:rsid w:val="00192548"/>
    <w:rsid w:val="001929A7"/>
    <w:rsid w:val="001A1407"/>
    <w:rsid w:val="001A24DE"/>
    <w:rsid w:val="001A2C7E"/>
    <w:rsid w:val="001A5A22"/>
    <w:rsid w:val="001A72EB"/>
    <w:rsid w:val="001B0717"/>
    <w:rsid w:val="001B196B"/>
    <w:rsid w:val="001B2E9F"/>
    <w:rsid w:val="001B582B"/>
    <w:rsid w:val="001B7082"/>
    <w:rsid w:val="001C0547"/>
    <w:rsid w:val="001C30DE"/>
    <w:rsid w:val="001C3484"/>
    <w:rsid w:val="001C7563"/>
    <w:rsid w:val="001C795A"/>
    <w:rsid w:val="001D140B"/>
    <w:rsid w:val="001D2C7D"/>
    <w:rsid w:val="001D38CE"/>
    <w:rsid w:val="001E13C3"/>
    <w:rsid w:val="001E15E8"/>
    <w:rsid w:val="001E2E63"/>
    <w:rsid w:val="001E335C"/>
    <w:rsid w:val="001E3F6C"/>
    <w:rsid w:val="001E42E0"/>
    <w:rsid w:val="001E703D"/>
    <w:rsid w:val="001F133F"/>
    <w:rsid w:val="001F39DE"/>
    <w:rsid w:val="001F3AF6"/>
    <w:rsid w:val="001F43F1"/>
    <w:rsid w:val="001F5CF1"/>
    <w:rsid w:val="001F7F3B"/>
    <w:rsid w:val="002044E8"/>
    <w:rsid w:val="00204D37"/>
    <w:rsid w:val="0020513C"/>
    <w:rsid w:val="002159B2"/>
    <w:rsid w:val="00215D85"/>
    <w:rsid w:val="00220900"/>
    <w:rsid w:val="00220C48"/>
    <w:rsid w:val="00225983"/>
    <w:rsid w:val="00225E6F"/>
    <w:rsid w:val="0022610F"/>
    <w:rsid w:val="002261B2"/>
    <w:rsid w:val="0023425C"/>
    <w:rsid w:val="00240FC4"/>
    <w:rsid w:val="00241AEA"/>
    <w:rsid w:val="00250871"/>
    <w:rsid w:val="00252FEE"/>
    <w:rsid w:val="0025479A"/>
    <w:rsid w:val="0025618F"/>
    <w:rsid w:val="00257A21"/>
    <w:rsid w:val="002611A1"/>
    <w:rsid w:val="002637F2"/>
    <w:rsid w:val="00265578"/>
    <w:rsid w:val="00265C2F"/>
    <w:rsid w:val="00272E27"/>
    <w:rsid w:val="00273A35"/>
    <w:rsid w:val="002753AD"/>
    <w:rsid w:val="002758E6"/>
    <w:rsid w:val="00280394"/>
    <w:rsid w:val="002847AB"/>
    <w:rsid w:val="00286215"/>
    <w:rsid w:val="00286D03"/>
    <w:rsid w:val="002924EB"/>
    <w:rsid w:val="00293143"/>
    <w:rsid w:val="0029396E"/>
    <w:rsid w:val="00293F94"/>
    <w:rsid w:val="00296CCB"/>
    <w:rsid w:val="002A4E5D"/>
    <w:rsid w:val="002A50E5"/>
    <w:rsid w:val="002A67E4"/>
    <w:rsid w:val="002B49E8"/>
    <w:rsid w:val="002B4AA2"/>
    <w:rsid w:val="002B4B92"/>
    <w:rsid w:val="002B5AA7"/>
    <w:rsid w:val="002B6E18"/>
    <w:rsid w:val="002C0150"/>
    <w:rsid w:val="002C3316"/>
    <w:rsid w:val="002C3BEF"/>
    <w:rsid w:val="002C5146"/>
    <w:rsid w:val="002C5F36"/>
    <w:rsid w:val="002C60E3"/>
    <w:rsid w:val="002C6225"/>
    <w:rsid w:val="002D6F12"/>
    <w:rsid w:val="002D7A48"/>
    <w:rsid w:val="002E131C"/>
    <w:rsid w:val="002E1858"/>
    <w:rsid w:val="002E30A4"/>
    <w:rsid w:val="002E4348"/>
    <w:rsid w:val="002E65F1"/>
    <w:rsid w:val="002F4394"/>
    <w:rsid w:val="002F457D"/>
    <w:rsid w:val="002F4755"/>
    <w:rsid w:val="002F78C9"/>
    <w:rsid w:val="0030092D"/>
    <w:rsid w:val="00300E20"/>
    <w:rsid w:val="00305650"/>
    <w:rsid w:val="00310202"/>
    <w:rsid w:val="00311526"/>
    <w:rsid w:val="0031265D"/>
    <w:rsid w:val="00312754"/>
    <w:rsid w:val="00320BD7"/>
    <w:rsid w:val="00321ADE"/>
    <w:rsid w:val="00324A44"/>
    <w:rsid w:val="003269CD"/>
    <w:rsid w:val="003347FF"/>
    <w:rsid w:val="00340F37"/>
    <w:rsid w:val="003420C7"/>
    <w:rsid w:val="00344AEB"/>
    <w:rsid w:val="00351F1B"/>
    <w:rsid w:val="003521DB"/>
    <w:rsid w:val="00353331"/>
    <w:rsid w:val="00353D42"/>
    <w:rsid w:val="003552ED"/>
    <w:rsid w:val="00356514"/>
    <w:rsid w:val="00356FA1"/>
    <w:rsid w:val="00360366"/>
    <w:rsid w:val="003608F8"/>
    <w:rsid w:val="00360B0E"/>
    <w:rsid w:val="00363AC3"/>
    <w:rsid w:val="0037002A"/>
    <w:rsid w:val="003741D2"/>
    <w:rsid w:val="003749EB"/>
    <w:rsid w:val="003753D7"/>
    <w:rsid w:val="00376182"/>
    <w:rsid w:val="0037657D"/>
    <w:rsid w:val="00382194"/>
    <w:rsid w:val="00382A42"/>
    <w:rsid w:val="00385720"/>
    <w:rsid w:val="00387EB5"/>
    <w:rsid w:val="00393436"/>
    <w:rsid w:val="003954C2"/>
    <w:rsid w:val="00396102"/>
    <w:rsid w:val="00397382"/>
    <w:rsid w:val="00397B1D"/>
    <w:rsid w:val="003A05F5"/>
    <w:rsid w:val="003A2C33"/>
    <w:rsid w:val="003A2F2C"/>
    <w:rsid w:val="003A4226"/>
    <w:rsid w:val="003B168D"/>
    <w:rsid w:val="003B33C6"/>
    <w:rsid w:val="003B5255"/>
    <w:rsid w:val="003B58F1"/>
    <w:rsid w:val="003B66BE"/>
    <w:rsid w:val="003C254A"/>
    <w:rsid w:val="003C35C2"/>
    <w:rsid w:val="003C441C"/>
    <w:rsid w:val="003C7112"/>
    <w:rsid w:val="003C7C6E"/>
    <w:rsid w:val="003D1E50"/>
    <w:rsid w:val="003D4B50"/>
    <w:rsid w:val="003D62C8"/>
    <w:rsid w:val="003D775C"/>
    <w:rsid w:val="003E1D35"/>
    <w:rsid w:val="003E4462"/>
    <w:rsid w:val="003E5881"/>
    <w:rsid w:val="003E5D5D"/>
    <w:rsid w:val="003E7781"/>
    <w:rsid w:val="003F12C6"/>
    <w:rsid w:val="003F13B9"/>
    <w:rsid w:val="003F5FFB"/>
    <w:rsid w:val="00402184"/>
    <w:rsid w:val="0040426A"/>
    <w:rsid w:val="004047BE"/>
    <w:rsid w:val="00411DA3"/>
    <w:rsid w:val="0041369E"/>
    <w:rsid w:val="004159F2"/>
    <w:rsid w:val="00420272"/>
    <w:rsid w:val="004204F6"/>
    <w:rsid w:val="0042189E"/>
    <w:rsid w:val="004225F4"/>
    <w:rsid w:val="00424BF7"/>
    <w:rsid w:val="00425D7A"/>
    <w:rsid w:val="00426AB4"/>
    <w:rsid w:val="00430700"/>
    <w:rsid w:val="004331CB"/>
    <w:rsid w:val="00433C45"/>
    <w:rsid w:val="00435324"/>
    <w:rsid w:val="00437AB7"/>
    <w:rsid w:val="0044015D"/>
    <w:rsid w:val="00440AB9"/>
    <w:rsid w:val="00440AC8"/>
    <w:rsid w:val="00441269"/>
    <w:rsid w:val="004430F2"/>
    <w:rsid w:val="00444536"/>
    <w:rsid w:val="0044620B"/>
    <w:rsid w:val="00447F6E"/>
    <w:rsid w:val="00450A36"/>
    <w:rsid w:val="004628D2"/>
    <w:rsid w:val="004673B9"/>
    <w:rsid w:val="004716C4"/>
    <w:rsid w:val="00473AB8"/>
    <w:rsid w:val="004777F3"/>
    <w:rsid w:val="004803D8"/>
    <w:rsid w:val="00480C1D"/>
    <w:rsid w:val="00482D3B"/>
    <w:rsid w:val="00484C72"/>
    <w:rsid w:val="00487A0F"/>
    <w:rsid w:val="00490F53"/>
    <w:rsid w:val="004912D8"/>
    <w:rsid w:val="0049276D"/>
    <w:rsid w:val="00497761"/>
    <w:rsid w:val="00497966"/>
    <w:rsid w:val="004A05A8"/>
    <w:rsid w:val="004A3486"/>
    <w:rsid w:val="004A3589"/>
    <w:rsid w:val="004A364B"/>
    <w:rsid w:val="004A4B65"/>
    <w:rsid w:val="004A5B8E"/>
    <w:rsid w:val="004B13C9"/>
    <w:rsid w:val="004B395F"/>
    <w:rsid w:val="004B3B04"/>
    <w:rsid w:val="004C1D13"/>
    <w:rsid w:val="004C1EBF"/>
    <w:rsid w:val="004C372F"/>
    <w:rsid w:val="004C3F8C"/>
    <w:rsid w:val="004C611D"/>
    <w:rsid w:val="004D0493"/>
    <w:rsid w:val="004D07BE"/>
    <w:rsid w:val="004D1E5D"/>
    <w:rsid w:val="004D2CCF"/>
    <w:rsid w:val="004D4EAD"/>
    <w:rsid w:val="004E536B"/>
    <w:rsid w:val="004E72A7"/>
    <w:rsid w:val="004F04EA"/>
    <w:rsid w:val="004F095E"/>
    <w:rsid w:val="004F11DE"/>
    <w:rsid w:val="004F165B"/>
    <w:rsid w:val="004F1B88"/>
    <w:rsid w:val="004F5AE9"/>
    <w:rsid w:val="004F7AA4"/>
    <w:rsid w:val="0050054F"/>
    <w:rsid w:val="00503F41"/>
    <w:rsid w:val="00505D3A"/>
    <w:rsid w:val="0050742C"/>
    <w:rsid w:val="00507CEB"/>
    <w:rsid w:val="00510BBB"/>
    <w:rsid w:val="0051665E"/>
    <w:rsid w:val="005171FE"/>
    <w:rsid w:val="005172E8"/>
    <w:rsid w:val="00517C26"/>
    <w:rsid w:val="005206A7"/>
    <w:rsid w:val="00526309"/>
    <w:rsid w:val="00530715"/>
    <w:rsid w:val="00531057"/>
    <w:rsid w:val="00532355"/>
    <w:rsid w:val="00532528"/>
    <w:rsid w:val="0053329C"/>
    <w:rsid w:val="00533F48"/>
    <w:rsid w:val="0053592B"/>
    <w:rsid w:val="00536E08"/>
    <w:rsid w:val="005407B7"/>
    <w:rsid w:val="0054136E"/>
    <w:rsid w:val="0054380B"/>
    <w:rsid w:val="005503C0"/>
    <w:rsid w:val="00550F53"/>
    <w:rsid w:val="00554929"/>
    <w:rsid w:val="005555BF"/>
    <w:rsid w:val="0055754D"/>
    <w:rsid w:val="00557D6F"/>
    <w:rsid w:val="00563D27"/>
    <w:rsid w:val="00566FAA"/>
    <w:rsid w:val="0056721B"/>
    <w:rsid w:val="00570721"/>
    <w:rsid w:val="00571A08"/>
    <w:rsid w:val="00573624"/>
    <w:rsid w:val="0057570F"/>
    <w:rsid w:val="00577EED"/>
    <w:rsid w:val="00580B73"/>
    <w:rsid w:val="00582540"/>
    <w:rsid w:val="00584E50"/>
    <w:rsid w:val="005859C9"/>
    <w:rsid w:val="00590D04"/>
    <w:rsid w:val="005922F3"/>
    <w:rsid w:val="00593AA1"/>
    <w:rsid w:val="00593EAC"/>
    <w:rsid w:val="00594E3B"/>
    <w:rsid w:val="00597124"/>
    <w:rsid w:val="005A13DA"/>
    <w:rsid w:val="005A20FC"/>
    <w:rsid w:val="005A2860"/>
    <w:rsid w:val="005A4A0B"/>
    <w:rsid w:val="005A767C"/>
    <w:rsid w:val="005B02A2"/>
    <w:rsid w:val="005B0B50"/>
    <w:rsid w:val="005B17B1"/>
    <w:rsid w:val="005B35B4"/>
    <w:rsid w:val="005B3D6A"/>
    <w:rsid w:val="005B5481"/>
    <w:rsid w:val="005C03D6"/>
    <w:rsid w:val="005C1874"/>
    <w:rsid w:val="005C26F4"/>
    <w:rsid w:val="005C3B36"/>
    <w:rsid w:val="005C48A6"/>
    <w:rsid w:val="005C58CA"/>
    <w:rsid w:val="005D49C7"/>
    <w:rsid w:val="005D6090"/>
    <w:rsid w:val="005D721D"/>
    <w:rsid w:val="005E06B2"/>
    <w:rsid w:val="005E082A"/>
    <w:rsid w:val="005E3C11"/>
    <w:rsid w:val="005F0039"/>
    <w:rsid w:val="005F0DED"/>
    <w:rsid w:val="005F7327"/>
    <w:rsid w:val="006014DB"/>
    <w:rsid w:val="006027F0"/>
    <w:rsid w:val="00604472"/>
    <w:rsid w:val="00605FDB"/>
    <w:rsid w:val="00607894"/>
    <w:rsid w:val="00610753"/>
    <w:rsid w:val="00612532"/>
    <w:rsid w:val="006125DC"/>
    <w:rsid w:val="00612DAC"/>
    <w:rsid w:val="00612EA1"/>
    <w:rsid w:val="006132BB"/>
    <w:rsid w:val="00615BB6"/>
    <w:rsid w:val="00616A6C"/>
    <w:rsid w:val="00617165"/>
    <w:rsid w:val="00617C31"/>
    <w:rsid w:val="00621D58"/>
    <w:rsid w:val="00623C48"/>
    <w:rsid w:val="006246DF"/>
    <w:rsid w:val="00625F08"/>
    <w:rsid w:val="00631909"/>
    <w:rsid w:val="00634976"/>
    <w:rsid w:val="00641D5B"/>
    <w:rsid w:val="00646094"/>
    <w:rsid w:val="00646AC0"/>
    <w:rsid w:val="00652530"/>
    <w:rsid w:val="00657D4F"/>
    <w:rsid w:val="006614D9"/>
    <w:rsid w:val="006615A3"/>
    <w:rsid w:val="006636F9"/>
    <w:rsid w:val="00663E23"/>
    <w:rsid w:val="00663F22"/>
    <w:rsid w:val="006677DD"/>
    <w:rsid w:val="00667B35"/>
    <w:rsid w:val="006714AA"/>
    <w:rsid w:val="00675874"/>
    <w:rsid w:val="00675D6F"/>
    <w:rsid w:val="00676423"/>
    <w:rsid w:val="00677744"/>
    <w:rsid w:val="00682455"/>
    <w:rsid w:val="00684D19"/>
    <w:rsid w:val="006900A7"/>
    <w:rsid w:val="006923BB"/>
    <w:rsid w:val="00694AB9"/>
    <w:rsid w:val="0069511B"/>
    <w:rsid w:val="006958E4"/>
    <w:rsid w:val="006963BB"/>
    <w:rsid w:val="00696B0C"/>
    <w:rsid w:val="006A2062"/>
    <w:rsid w:val="006A4256"/>
    <w:rsid w:val="006A4B9F"/>
    <w:rsid w:val="006B1259"/>
    <w:rsid w:val="006B713B"/>
    <w:rsid w:val="006C04B3"/>
    <w:rsid w:val="006C11FF"/>
    <w:rsid w:val="006C263F"/>
    <w:rsid w:val="006C6B01"/>
    <w:rsid w:val="006D097A"/>
    <w:rsid w:val="006E0D68"/>
    <w:rsid w:val="006E32BD"/>
    <w:rsid w:val="006E5CC7"/>
    <w:rsid w:val="006E67A7"/>
    <w:rsid w:val="006F0F78"/>
    <w:rsid w:val="006F1336"/>
    <w:rsid w:val="006F2956"/>
    <w:rsid w:val="006F3496"/>
    <w:rsid w:val="006F5413"/>
    <w:rsid w:val="006F6850"/>
    <w:rsid w:val="0070159E"/>
    <w:rsid w:val="00701A80"/>
    <w:rsid w:val="00703437"/>
    <w:rsid w:val="0070632F"/>
    <w:rsid w:val="00710DB0"/>
    <w:rsid w:val="00711B7D"/>
    <w:rsid w:val="00711EC2"/>
    <w:rsid w:val="00716BCA"/>
    <w:rsid w:val="00717895"/>
    <w:rsid w:val="00725705"/>
    <w:rsid w:val="007321EB"/>
    <w:rsid w:val="007324F2"/>
    <w:rsid w:val="00732C3F"/>
    <w:rsid w:val="00734120"/>
    <w:rsid w:val="00736D70"/>
    <w:rsid w:val="0073761E"/>
    <w:rsid w:val="00740CBD"/>
    <w:rsid w:val="00744308"/>
    <w:rsid w:val="00747A89"/>
    <w:rsid w:val="0075344B"/>
    <w:rsid w:val="007549A6"/>
    <w:rsid w:val="00755B02"/>
    <w:rsid w:val="00760DA7"/>
    <w:rsid w:val="00761BBE"/>
    <w:rsid w:val="00763D0A"/>
    <w:rsid w:val="007641ED"/>
    <w:rsid w:val="0076445D"/>
    <w:rsid w:val="00767254"/>
    <w:rsid w:val="00770018"/>
    <w:rsid w:val="00773A4E"/>
    <w:rsid w:val="00773B40"/>
    <w:rsid w:val="00775AB0"/>
    <w:rsid w:val="0078069A"/>
    <w:rsid w:val="00780E12"/>
    <w:rsid w:val="007831F6"/>
    <w:rsid w:val="00786F90"/>
    <w:rsid w:val="00795740"/>
    <w:rsid w:val="00795FD2"/>
    <w:rsid w:val="007A34F5"/>
    <w:rsid w:val="007A3C7D"/>
    <w:rsid w:val="007A6C8C"/>
    <w:rsid w:val="007A7B73"/>
    <w:rsid w:val="007A7DAC"/>
    <w:rsid w:val="007B05CB"/>
    <w:rsid w:val="007B2BB2"/>
    <w:rsid w:val="007B31EC"/>
    <w:rsid w:val="007B7788"/>
    <w:rsid w:val="007C1A01"/>
    <w:rsid w:val="007C1A86"/>
    <w:rsid w:val="007C1A9B"/>
    <w:rsid w:val="007C2C83"/>
    <w:rsid w:val="007C37AE"/>
    <w:rsid w:val="007C5844"/>
    <w:rsid w:val="007C68B3"/>
    <w:rsid w:val="007D61D4"/>
    <w:rsid w:val="007D68D1"/>
    <w:rsid w:val="007D6CB1"/>
    <w:rsid w:val="007E1A03"/>
    <w:rsid w:val="007E32B1"/>
    <w:rsid w:val="007E4A4C"/>
    <w:rsid w:val="007F0A70"/>
    <w:rsid w:val="007F1581"/>
    <w:rsid w:val="007F1A5D"/>
    <w:rsid w:val="007F4C40"/>
    <w:rsid w:val="00804195"/>
    <w:rsid w:val="008042C2"/>
    <w:rsid w:val="00805C82"/>
    <w:rsid w:val="00806B9A"/>
    <w:rsid w:val="008163EF"/>
    <w:rsid w:val="008213BE"/>
    <w:rsid w:val="008234A7"/>
    <w:rsid w:val="00824C0F"/>
    <w:rsid w:val="008261F1"/>
    <w:rsid w:val="008274DD"/>
    <w:rsid w:val="00827C4F"/>
    <w:rsid w:val="00830260"/>
    <w:rsid w:val="00830EB7"/>
    <w:rsid w:val="008331CA"/>
    <w:rsid w:val="0083667F"/>
    <w:rsid w:val="00843E05"/>
    <w:rsid w:val="008500DB"/>
    <w:rsid w:val="00851DB5"/>
    <w:rsid w:val="00853CF4"/>
    <w:rsid w:val="00854922"/>
    <w:rsid w:val="00865207"/>
    <w:rsid w:val="00866772"/>
    <w:rsid w:val="00873AB5"/>
    <w:rsid w:val="00876A41"/>
    <w:rsid w:val="0088091C"/>
    <w:rsid w:val="0088118F"/>
    <w:rsid w:val="00881325"/>
    <w:rsid w:val="00883B72"/>
    <w:rsid w:val="00885715"/>
    <w:rsid w:val="0089033B"/>
    <w:rsid w:val="008905B4"/>
    <w:rsid w:val="00891230"/>
    <w:rsid w:val="00891E11"/>
    <w:rsid w:val="0089576B"/>
    <w:rsid w:val="008A1A5F"/>
    <w:rsid w:val="008A38C7"/>
    <w:rsid w:val="008A3B15"/>
    <w:rsid w:val="008B18C0"/>
    <w:rsid w:val="008B72AF"/>
    <w:rsid w:val="008B7A71"/>
    <w:rsid w:val="008C0A7A"/>
    <w:rsid w:val="008C10FD"/>
    <w:rsid w:val="008C2364"/>
    <w:rsid w:val="008C28B7"/>
    <w:rsid w:val="008C4C8A"/>
    <w:rsid w:val="008D1B5F"/>
    <w:rsid w:val="008D4477"/>
    <w:rsid w:val="008D4622"/>
    <w:rsid w:val="008D6317"/>
    <w:rsid w:val="008F33F5"/>
    <w:rsid w:val="008F51B1"/>
    <w:rsid w:val="008F5AAD"/>
    <w:rsid w:val="008F7D8E"/>
    <w:rsid w:val="00901155"/>
    <w:rsid w:val="00904560"/>
    <w:rsid w:val="00907BAA"/>
    <w:rsid w:val="009174BB"/>
    <w:rsid w:val="009206C8"/>
    <w:rsid w:val="009220E7"/>
    <w:rsid w:val="00924183"/>
    <w:rsid w:val="009272DA"/>
    <w:rsid w:val="00927FC8"/>
    <w:rsid w:val="0093187B"/>
    <w:rsid w:val="009343F9"/>
    <w:rsid w:val="009418F0"/>
    <w:rsid w:val="00947595"/>
    <w:rsid w:val="009477FA"/>
    <w:rsid w:val="00947814"/>
    <w:rsid w:val="00951CD6"/>
    <w:rsid w:val="00955B8A"/>
    <w:rsid w:val="009569A2"/>
    <w:rsid w:val="00957958"/>
    <w:rsid w:val="00960603"/>
    <w:rsid w:val="00960CBE"/>
    <w:rsid w:val="009669A3"/>
    <w:rsid w:val="0096770E"/>
    <w:rsid w:val="00967FB1"/>
    <w:rsid w:val="00971AFD"/>
    <w:rsid w:val="0097306A"/>
    <w:rsid w:val="00973D43"/>
    <w:rsid w:val="00975454"/>
    <w:rsid w:val="0097792D"/>
    <w:rsid w:val="00981606"/>
    <w:rsid w:val="00985D2A"/>
    <w:rsid w:val="00986387"/>
    <w:rsid w:val="00991720"/>
    <w:rsid w:val="00991F32"/>
    <w:rsid w:val="00992578"/>
    <w:rsid w:val="009A003D"/>
    <w:rsid w:val="009A2CD2"/>
    <w:rsid w:val="009A5DF4"/>
    <w:rsid w:val="009A7537"/>
    <w:rsid w:val="009A7594"/>
    <w:rsid w:val="009B599C"/>
    <w:rsid w:val="009B5D3F"/>
    <w:rsid w:val="009B7458"/>
    <w:rsid w:val="009C63E0"/>
    <w:rsid w:val="009D13BA"/>
    <w:rsid w:val="009D746E"/>
    <w:rsid w:val="009E0829"/>
    <w:rsid w:val="009E5962"/>
    <w:rsid w:val="009E70DE"/>
    <w:rsid w:val="009F031A"/>
    <w:rsid w:val="009F27C6"/>
    <w:rsid w:val="009F301D"/>
    <w:rsid w:val="009F395F"/>
    <w:rsid w:val="009F40C2"/>
    <w:rsid w:val="00A010D4"/>
    <w:rsid w:val="00A01804"/>
    <w:rsid w:val="00A01C18"/>
    <w:rsid w:val="00A049D3"/>
    <w:rsid w:val="00A056A2"/>
    <w:rsid w:val="00A07A2F"/>
    <w:rsid w:val="00A07ECD"/>
    <w:rsid w:val="00A10058"/>
    <w:rsid w:val="00A1009C"/>
    <w:rsid w:val="00A11339"/>
    <w:rsid w:val="00A113B7"/>
    <w:rsid w:val="00A126AB"/>
    <w:rsid w:val="00A14902"/>
    <w:rsid w:val="00A14E4D"/>
    <w:rsid w:val="00A17B6A"/>
    <w:rsid w:val="00A208E7"/>
    <w:rsid w:val="00A22238"/>
    <w:rsid w:val="00A23D01"/>
    <w:rsid w:val="00A257C2"/>
    <w:rsid w:val="00A26C8F"/>
    <w:rsid w:val="00A31F6E"/>
    <w:rsid w:val="00A36868"/>
    <w:rsid w:val="00A36EC7"/>
    <w:rsid w:val="00A41099"/>
    <w:rsid w:val="00A425EA"/>
    <w:rsid w:val="00A42C70"/>
    <w:rsid w:val="00A43025"/>
    <w:rsid w:val="00A441F1"/>
    <w:rsid w:val="00A44D5E"/>
    <w:rsid w:val="00A454FF"/>
    <w:rsid w:val="00A45FF5"/>
    <w:rsid w:val="00A4712A"/>
    <w:rsid w:val="00A50EDD"/>
    <w:rsid w:val="00A51060"/>
    <w:rsid w:val="00A6750C"/>
    <w:rsid w:val="00A76173"/>
    <w:rsid w:val="00A8017B"/>
    <w:rsid w:val="00A82FEE"/>
    <w:rsid w:val="00A91CBF"/>
    <w:rsid w:val="00A92017"/>
    <w:rsid w:val="00A9325A"/>
    <w:rsid w:val="00A94A84"/>
    <w:rsid w:val="00AA3C36"/>
    <w:rsid w:val="00AA42F3"/>
    <w:rsid w:val="00AA4CE2"/>
    <w:rsid w:val="00AA5486"/>
    <w:rsid w:val="00AA6EB8"/>
    <w:rsid w:val="00AB32A6"/>
    <w:rsid w:val="00AB5A19"/>
    <w:rsid w:val="00AB5A9D"/>
    <w:rsid w:val="00AC0186"/>
    <w:rsid w:val="00AC11D8"/>
    <w:rsid w:val="00AC7506"/>
    <w:rsid w:val="00AC77E3"/>
    <w:rsid w:val="00AC7A4D"/>
    <w:rsid w:val="00AD0123"/>
    <w:rsid w:val="00AD0579"/>
    <w:rsid w:val="00AD6F8E"/>
    <w:rsid w:val="00AE0387"/>
    <w:rsid w:val="00AE207D"/>
    <w:rsid w:val="00AE2928"/>
    <w:rsid w:val="00AE52F6"/>
    <w:rsid w:val="00AF3C32"/>
    <w:rsid w:val="00AF4495"/>
    <w:rsid w:val="00AF604E"/>
    <w:rsid w:val="00B01741"/>
    <w:rsid w:val="00B021EC"/>
    <w:rsid w:val="00B02344"/>
    <w:rsid w:val="00B03604"/>
    <w:rsid w:val="00B07230"/>
    <w:rsid w:val="00B1755C"/>
    <w:rsid w:val="00B17B2A"/>
    <w:rsid w:val="00B21550"/>
    <w:rsid w:val="00B21885"/>
    <w:rsid w:val="00B3010C"/>
    <w:rsid w:val="00B34382"/>
    <w:rsid w:val="00B347A8"/>
    <w:rsid w:val="00B3556B"/>
    <w:rsid w:val="00B3715B"/>
    <w:rsid w:val="00B41516"/>
    <w:rsid w:val="00B42EE8"/>
    <w:rsid w:val="00B438F5"/>
    <w:rsid w:val="00B51003"/>
    <w:rsid w:val="00B5115C"/>
    <w:rsid w:val="00B518F1"/>
    <w:rsid w:val="00B53A0B"/>
    <w:rsid w:val="00B54395"/>
    <w:rsid w:val="00B563D8"/>
    <w:rsid w:val="00B5729D"/>
    <w:rsid w:val="00B642DA"/>
    <w:rsid w:val="00B72091"/>
    <w:rsid w:val="00B72FC1"/>
    <w:rsid w:val="00B738D4"/>
    <w:rsid w:val="00B75CD3"/>
    <w:rsid w:val="00B76795"/>
    <w:rsid w:val="00B77FB3"/>
    <w:rsid w:val="00B86251"/>
    <w:rsid w:val="00B8663B"/>
    <w:rsid w:val="00B94331"/>
    <w:rsid w:val="00B97195"/>
    <w:rsid w:val="00B974D3"/>
    <w:rsid w:val="00BA0780"/>
    <w:rsid w:val="00BA47CD"/>
    <w:rsid w:val="00BB087A"/>
    <w:rsid w:val="00BB2049"/>
    <w:rsid w:val="00BB4E3B"/>
    <w:rsid w:val="00BB5143"/>
    <w:rsid w:val="00BB74C5"/>
    <w:rsid w:val="00BC21E7"/>
    <w:rsid w:val="00BC3DDF"/>
    <w:rsid w:val="00BC4983"/>
    <w:rsid w:val="00BC7427"/>
    <w:rsid w:val="00BD4412"/>
    <w:rsid w:val="00BD6459"/>
    <w:rsid w:val="00BD7A46"/>
    <w:rsid w:val="00BE54EA"/>
    <w:rsid w:val="00BE6330"/>
    <w:rsid w:val="00BE6F14"/>
    <w:rsid w:val="00BF3B55"/>
    <w:rsid w:val="00BF6046"/>
    <w:rsid w:val="00BF653C"/>
    <w:rsid w:val="00BF7992"/>
    <w:rsid w:val="00C033AC"/>
    <w:rsid w:val="00C0462A"/>
    <w:rsid w:val="00C07CAA"/>
    <w:rsid w:val="00C109C2"/>
    <w:rsid w:val="00C1171F"/>
    <w:rsid w:val="00C128BD"/>
    <w:rsid w:val="00C1409D"/>
    <w:rsid w:val="00C14E55"/>
    <w:rsid w:val="00C17FCF"/>
    <w:rsid w:val="00C20243"/>
    <w:rsid w:val="00C21D50"/>
    <w:rsid w:val="00C31003"/>
    <w:rsid w:val="00C3217D"/>
    <w:rsid w:val="00C3218D"/>
    <w:rsid w:val="00C33048"/>
    <w:rsid w:val="00C42F93"/>
    <w:rsid w:val="00C44148"/>
    <w:rsid w:val="00C45AF4"/>
    <w:rsid w:val="00C5007D"/>
    <w:rsid w:val="00C51F1D"/>
    <w:rsid w:val="00C52EF7"/>
    <w:rsid w:val="00C52F0F"/>
    <w:rsid w:val="00C67ABC"/>
    <w:rsid w:val="00C70314"/>
    <w:rsid w:val="00C70B04"/>
    <w:rsid w:val="00C73FD3"/>
    <w:rsid w:val="00C7560B"/>
    <w:rsid w:val="00C76124"/>
    <w:rsid w:val="00C82A26"/>
    <w:rsid w:val="00C86B97"/>
    <w:rsid w:val="00C94086"/>
    <w:rsid w:val="00C956AB"/>
    <w:rsid w:val="00C96B1C"/>
    <w:rsid w:val="00CA1D5C"/>
    <w:rsid w:val="00CA2169"/>
    <w:rsid w:val="00CA5736"/>
    <w:rsid w:val="00CB37BD"/>
    <w:rsid w:val="00CB43FC"/>
    <w:rsid w:val="00CC683E"/>
    <w:rsid w:val="00CD144F"/>
    <w:rsid w:val="00CD52EB"/>
    <w:rsid w:val="00CD56E3"/>
    <w:rsid w:val="00CD7065"/>
    <w:rsid w:val="00CD7F43"/>
    <w:rsid w:val="00CE17A7"/>
    <w:rsid w:val="00CE195A"/>
    <w:rsid w:val="00CE346E"/>
    <w:rsid w:val="00CE5194"/>
    <w:rsid w:val="00CE54AE"/>
    <w:rsid w:val="00CE5F45"/>
    <w:rsid w:val="00CE7009"/>
    <w:rsid w:val="00CF0E1D"/>
    <w:rsid w:val="00CF227D"/>
    <w:rsid w:val="00CF7318"/>
    <w:rsid w:val="00CF7A17"/>
    <w:rsid w:val="00D0028E"/>
    <w:rsid w:val="00D06F60"/>
    <w:rsid w:val="00D102C5"/>
    <w:rsid w:val="00D10CD7"/>
    <w:rsid w:val="00D114B7"/>
    <w:rsid w:val="00D12469"/>
    <w:rsid w:val="00D14001"/>
    <w:rsid w:val="00D156A6"/>
    <w:rsid w:val="00D15FF1"/>
    <w:rsid w:val="00D23CAA"/>
    <w:rsid w:val="00D23F2E"/>
    <w:rsid w:val="00D249FD"/>
    <w:rsid w:val="00D279DC"/>
    <w:rsid w:val="00D27EBF"/>
    <w:rsid w:val="00D312CA"/>
    <w:rsid w:val="00D31447"/>
    <w:rsid w:val="00D32795"/>
    <w:rsid w:val="00D357C1"/>
    <w:rsid w:val="00D3639F"/>
    <w:rsid w:val="00D3679F"/>
    <w:rsid w:val="00D37E83"/>
    <w:rsid w:val="00D4267B"/>
    <w:rsid w:val="00D440C0"/>
    <w:rsid w:val="00D45FA8"/>
    <w:rsid w:val="00D50E74"/>
    <w:rsid w:val="00D51F83"/>
    <w:rsid w:val="00D5203E"/>
    <w:rsid w:val="00D537F1"/>
    <w:rsid w:val="00D56187"/>
    <w:rsid w:val="00D566D5"/>
    <w:rsid w:val="00D57035"/>
    <w:rsid w:val="00D60598"/>
    <w:rsid w:val="00D64D39"/>
    <w:rsid w:val="00D65E41"/>
    <w:rsid w:val="00D67019"/>
    <w:rsid w:val="00D72808"/>
    <w:rsid w:val="00D72E83"/>
    <w:rsid w:val="00D7615F"/>
    <w:rsid w:val="00D77065"/>
    <w:rsid w:val="00D807F8"/>
    <w:rsid w:val="00D80D43"/>
    <w:rsid w:val="00D8400C"/>
    <w:rsid w:val="00D867BD"/>
    <w:rsid w:val="00D86A38"/>
    <w:rsid w:val="00D92FBE"/>
    <w:rsid w:val="00DA14CB"/>
    <w:rsid w:val="00DA196C"/>
    <w:rsid w:val="00DB004A"/>
    <w:rsid w:val="00DB071D"/>
    <w:rsid w:val="00DB11AB"/>
    <w:rsid w:val="00DB27EC"/>
    <w:rsid w:val="00DB29F5"/>
    <w:rsid w:val="00DB3863"/>
    <w:rsid w:val="00DB3BF0"/>
    <w:rsid w:val="00DB59C0"/>
    <w:rsid w:val="00DB5A24"/>
    <w:rsid w:val="00DC1247"/>
    <w:rsid w:val="00DC4EDD"/>
    <w:rsid w:val="00DD0081"/>
    <w:rsid w:val="00DD2969"/>
    <w:rsid w:val="00DE1256"/>
    <w:rsid w:val="00DE6393"/>
    <w:rsid w:val="00DE7082"/>
    <w:rsid w:val="00DF64F7"/>
    <w:rsid w:val="00DF6E09"/>
    <w:rsid w:val="00DF706E"/>
    <w:rsid w:val="00E02053"/>
    <w:rsid w:val="00E02771"/>
    <w:rsid w:val="00E02C17"/>
    <w:rsid w:val="00E03886"/>
    <w:rsid w:val="00E056FD"/>
    <w:rsid w:val="00E05C70"/>
    <w:rsid w:val="00E065B0"/>
    <w:rsid w:val="00E0671C"/>
    <w:rsid w:val="00E06FCC"/>
    <w:rsid w:val="00E1400F"/>
    <w:rsid w:val="00E14FF2"/>
    <w:rsid w:val="00E16C63"/>
    <w:rsid w:val="00E16FCE"/>
    <w:rsid w:val="00E17729"/>
    <w:rsid w:val="00E20EDA"/>
    <w:rsid w:val="00E23297"/>
    <w:rsid w:val="00E25D2A"/>
    <w:rsid w:val="00E27E09"/>
    <w:rsid w:val="00E31E23"/>
    <w:rsid w:val="00E335DF"/>
    <w:rsid w:val="00E3532A"/>
    <w:rsid w:val="00E36778"/>
    <w:rsid w:val="00E36939"/>
    <w:rsid w:val="00E42D5C"/>
    <w:rsid w:val="00E50201"/>
    <w:rsid w:val="00E50AEF"/>
    <w:rsid w:val="00E52A00"/>
    <w:rsid w:val="00E5334D"/>
    <w:rsid w:val="00E60D43"/>
    <w:rsid w:val="00E64C52"/>
    <w:rsid w:val="00E71E33"/>
    <w:rsid w:val="00E73DE3"/>
    <w:rsid w:val="00E74AC3"/>
    <w:rsid w:val="00E77B73"/>
    <w:rsid w:val="00E77F55"/>
    <w:rsid w:val="00E82394"/>
    <w:rsid w:val="00E8634E"/>
    <w:rsid w:val="00E91DDF"/>
    <w:rsid w:val="00E9339B"/>
    <w:rsid w:val="00E93995"/>
    <w:rsid w:val="00EA0D6A"/>
    <w:rsid w:val="00EA25D1"/>
    <w:rsid w:val="00EA34BF"/>
    <w:rsid w:val="00EA44CB"/>
    <w:rsid w:val="00EB222A"/>
    <w:rsid w:val="00EB40C1"/>
    <w:rsid w:val="00EB59D5"/>
    <w:rsid w:val="00EC03FD"/>
    <w:rsid w:val="00ED0A2E"/>
    <w:rsid w:val="00ED14E3"/>
    <w:rsid w:val="00ED1795"/>
    <w:rsid w:val="00ED1B56"/>
    <w:rsid w:val="00ED2851"/>
    <w:rsid w:val="00ED2B59"/>
    <w:rsid w:val="00ED3220"/>
    <w:rsid w:val="00ED73C2"/>
    <w:rsid w:val="00ED7EFD"/>
    <w:rsid w:val="00EE27C9"/>
    <w:rsid w:val="00EF1CC5"/>
    <w:rsid w:val="00EF33B9"/>
    <w:rsid w:val="00EF541E"/>
    <w:rsid w:val="00EF5A1A"/>
    <w:rsid w:val="00F038EF"/>
    <w:rsid w:val="00F05DFF"/>
    <w:rsid w:val="00F118AC"/>
    <w:rsid w:val="00F11F89"/>
    <w:rsid w:val="00F12593"/>
    <w:rsid w:val="00F14F8B"/>
    <w:rsid w:val="00F22E06"/>
    <w:rsid w:val="00F23310"/>
    <w:rsid w:val="00F23B18"/>
    <w:rsid w:val="00F25E8A"/>
    <w:rsid w:val="00F26091"/>
    <w:rsid w:val="00F26A6C"/>
    <w:rsid w:val="00F27B8E"/>
    <w:rsid w:val="00F33E9F"/>
    <w:rsid w:val="00F35AA6"/>
    <w:rsid w:val="00F36881"/>
    <w:rsid w:val="00F36C24"/>
    <w:rsid w:val="00F370FA"/>
    <w:rsid w:val="00F372E4"/>
    <w:rsid w:val="00F409DB"/>
    <w:rsid w:val="00F422F9"/>
    <w:rsid w:val="00F4365C"/>
    <w:rsid w:val="00F43F1C"/>
    <w:rsid w:val="00F448C0"/>
    <w:rsid w:val="00F47E51"/>
    <w:rsid w:val="00F50575"/>
    <w:rsid w:val="00F5211A"/>
    <w:rsid w:val="00F56C83"/>
    <w:rsid w:val="00F70735"/>
    <w:rsid w:val="00F75979"/>
    <w:rsid w:val="00F75EDD"/>
    <w:rsid w:val="00F77271"/>
    <w:rsid w:val="00F81E0A"/>
    <w:rsid w:val="00F8213A"/>
    <w:rsid w:val="00F864AA"/>
    <w:rsid w:val="00F90BB6"/>
    <w:rsid w:val="00F91B98"/>
    <w:rsid w:val="00F922C3"/>
    <w:rsid w:val="00F929C0"/>
    <w:rsid w:val="00F932F1"/>
    <w:rsid w:val="00F95466"/>
    <w:rsid w:val="00F955EF"/>
    <w:rsid w:val="00F95B45"/>
    <w:rsid w:val="00FA46DC"/>
    <w:rsid w:val="00FA6C61"/>
    <w:rsid w:val="00FA705A"/>
    <w:rsid w:val="00FA779C"/>
    <w:rsid w:val="00FA7815"/>
    <w:rsid w:val="00FB1B6F"/>
    <w:rsid w:val="00FB3FCE"/>
    <w:rsid w:val="00FC44B9"/>
    <w:rsid w:val="00FC48C1"/>
    <w:rsid w:val="00FC6393"/>
    <w:rsid w:val="00FD065D"/>
    <w:rsid w:val="00FD15FE"/>
    <w:rsid w:val="00FD174F"/>
    <w:rsid w:val="00FD597A"/>
    <w:rsid w:val="00FE0DBB"/>
    <w:rsid w:val="00FE11BA"/>
    <w:rsid w:val="00FE4340"/>
    <w:rsid w:val="00FE5F9A"/>
    <w:rsid w:val="00FE64D0"/>
    <w:rsid w:val="00FF0803"/>
    <w:rsid w:val="00FF3A35"/>
    <w:rsid w:val="00FF74D6"/>
    <w:rsid w:val="05F9A2FE"/>
    <w:rsid w:val="0CA01DE4"/>
    <w:rsid w:val="0E24AB47"/>
    <w:rsid w:val="10EC93A1"/>
    <w:rsid w:val="13069CB7"/>
    <w:rsid w:val="156BC087"/>
    <w:rsid w:val="19C6B535"/>
    <w:rsid w:val="1E5C3D76"/>
    <w:rsid w:val="20EF4AED"/>
    <w:rsid w:val="23BF71C0"/>
    <w:rsid w:val="24391BFD"/>
    <w:rsid w:val="2498E949"/>
    <w:rsid w:val="27910C47"/>
    <w:rsid w:val="2838333B"/>
    <w:rsid w:val="28A97672"/>
    <w:rsid w:val="2B59BE24"/>
    <w:rsid w:val="2B94A8D8"/>
    <w:rsid w:val="3185E90D"/>
    <w:rsid w:val="320FBC87"/>
    <w:rsid w:val="328A9343"/>
    <w:rsid w:val="38E99601"/>
    <w:rsid w:val="3BA89C94"/>
    <w:rsid w:val="40E62844"/>
    <w:rsid w:val="41584482"/>
    <w:rsid w:val="42A4D181"/>
    <w:rsid w:val="4585A0CA"/>
    <w:rsid w:val="46B9D546"/>
    <w:rsid w:val="4C9CDD04"/>
    <w:rsid w:val="4EA1B84C"/>
    <w:rsid w:val="505F9B3F"/>
    <w:rsid w:val="55EE37B5"/>
    <w:rsid w:val="56957B7F"/>
    <w:rsid w:val="572F10F7"/>
    <w:rsid w:val="5991F4D2"/>
    <w:rsid w:val="5DA03CC4"/>
    <w:rsid w:val="607A0DF7"/>
    <w:rsid w:val="610E1183"/>
    <w:rsid w:val="63945414"/>
    <w:rsid w:val="64FE69D0"/>
    <w:rsid w:val="68DCB568"/>
    <w:rsid w:val="6B977759"/>
    <w:rsid w:val="6DBC4A36"/>
    <w:rsid w:val="744CD9FB"/>
    <w:rsid w:val="75D3D080"/>
    <w:rsid w:val="76457906"/>
    <w:rsid w:val="7A31F9C7"/>
    <w:rsid w:val="7BF6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A85469"/>
  <w15:docId w15:val="{8C9BADC5-0AF2-4852-B208-22548E53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4380B"/>
    <w:pPr>
      <w:spacing w:after="12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40AB9"/>
    <w:pPr>
      <w:keepNext/>
      <w:keepLines/>
      <w:pBdr>
        <w:bottom w:val="single" w:sz="4" w:space="1" w:color="DD5C21"/>
      </w:pBdr>
      <w:spacing w:before="480" w:after="240"/>
      <w:ind w:left="360" w:hanging="360"/>
      <w:outlineLvl w:val="0"/>
    </w:pPr>
    <w:rPr>
      <w:rFonts w:eastAsiaTheme="majorEastAsia" w:cstheme="majorBidi"/>
      <w:b/>
      <w:bCs/>
      <w:color w:val="E36C0A"/>
      <w:sz w:val="36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65207"/>
    <w:pPr>
      <w:pBdr>
        <w:bottom w:val="none" w:sz="0" w:space="0" w:color="auto"/>
      </w:pBdr>
      <w:spacing w:before="320"/>
      <w:outlineLvl w:val="1"/>
    </w:pPr>
    <w:rPr>
      <w:rFonts w:eastAsiaTheme="minorHAnsi" w:cstheme="minorBidi"/>
      <w:sz w:val="28"/>
      <w:szCs w:val="22"/>
      <w:lang w:bidi="en-US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500DB"/>
    <w:pPr>
      <w:spacing w:before="240" w:after="120"/>
      <w:outlineLvl w:val="2"/>
    </w:pPr>
    <w:rPr>
      <w:color w:val="404040" w:themeColor="text1" w:themeTint="B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00DB"/>
    <w:pPr>
      <w:pBdr>
        <w:top w:val="dotted" w:sz="6" w:space="2" w:color="FBB57D"/>
        <w:left w:val="dotted" w:sz="6" w:space="2" w:color="FBB57D"/>
      </w:pBdr>
      <w:spacing w:before="300"/>
      <w:outlineLvl w:val="3"/>
    </w:pPr>
    <w:rPr>
      <w:rFonts w:ascii="Corbel" w:hAnsi="Corbel"/>
      <w:caps/>
      <w:color w:val="000000" w:themeColor="text1"/>
      <w:spacing w:val="10"/>
      <w:lang w:bidi="en-US"/>
    </w:rPr>
  </w:style>
  <w:style w:type="paragraph" w:styleId="Heading5">
    <w:name w:val="heading 5"/>
    <w:basedOn w:val="Normal"/>
    <w:next w:val="Normal"/>
    <w:link w:val="Heading5Char"/>
    <w:unhideWhenUsed/>
    <w:qFormat/>
    <w:rsid w:val="008500DB"/>
    <w:pPr>
      <w:pBdr>
        <w:bottom w:val="dotted" w:sz="6" w:space="1" w:color="FBB57D"/>
      </w:pBdr>
      <w:spacing w:before="300"/>
      <w:outlineLvl w:val="4"/>
    </w:pPr>
    <w:rPr>
      <w:rFonts w:ascii="Corbel" w:hAnsi="Corbel"/>
      <w:caps/>
      <w:color w:val="002060"/>
      <w:spacing w:val="10"/>
      <w:lang w:bidi="en-US"/>
    </w:rPr>
  </w:style>
  <w:style w:type="paragraph" w:styleId="Heading6">
    <w:name w:val="heading 6"/>
    <w:basedOn w:val="Normal"/>
    <w:next w:val="Normal"/>
    <w:link w:val="Heading6Char"/>
    <w:rsid w:val="008500DB"/>
    <w:pPr>
      <w:keepNext/>
      <w:keepLines/>
      <w:tabs>
        <w:tab w:val="left" w:pos="720"/>
        <w:tab w:val="num" w:pos="1152"/>
      </w:tabs>
      <w:suppressAutoHyphens/>
      <w:spacing w:before="200" w:line="100" w:lineRule="atLeast"/>
      <w:ind w:left="1152" w:hanging="1152"/>
      <w:outlineLvl w:val="5"/>
    </w:pPr>
    <w:rPr>
      <w:rFonts w:ascii="Cambria" w:eastAsia="WenQuanYi Micro Hei" w:hAnsi="Cambria" w:cs="Georgia"/>
      <w:i/>
      <w:iCs/>
      <w:color w:val="243F6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EFD"/>
    <w:pPr>
      <w:numPr>
        <w:numId w:val="1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8500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0DB"/>
    <w:pPr>
      <w:spacing w:after="0" w:line="240" w:lineRule="auto"/>
    </w:pPr>
    <w:rPr>
      <w:rFonts w:eastAsia="Calibri" w:cs="Aria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0DB"/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0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00DB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8500DB"/>
  </w:style>
  <w:style w:type="paragraph" w:styleId="BlockText">
    <w:name w:val="Block Text"/>
    <w:basedOn w:val="Normal"/>
    <w:uiPriority w:val="99"/>
    <w:semiHidden/>
    <w:unhideWhenUsed/>
    <w:rsid w:val="008500D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link w:val="BodyTextChar"/>
    <w:uiPriority w:val="99"/>
    <w:unhideWhenUsed/>
    <w:rsid w:val="008500DB"/>
    <w:pPr>
      <w:spacing w:after="120"/>
      <w:contextualSpacing/>
    </w:pPr>
    <w:rPr>
      <w:rFonts w:ascii="Helvetica" w:hAnsi="Helvetica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500DB"/>
    <w:rPr>
      <w:rFonts w:ascii="Helvetica" w:hAnsi="Helvetica"/>
      <w:sz w:val="20"/>
    </w:rPr>
  </w:style>
  <w:style w:type="paragraph" w:customStyle="1" w:styleId="Bullets">
    <w:name w:val="Bullets"/>
    <w:basedOn w:val="BodyText"/>
    <w:qFormat/>
    <w:rsid w:val="008500DB"/>
    <w:pPr>
      <w:keepLines/>
      <w:numPr>
        <w:numId w:val="5"/>
      </w:numPr>
      <w:tabs>
        <w:tab w:val="left" w:pos="1440"/>
      </w:tabs>
      <w:spacing w:before="80" w:line="300" w:lineRule="atLeast"/>
    </w:pPr>
    <w:rPr>
      <w:rFonts w:ascii="Optima LT" w:eastAsia="Times New Roman" w:hAnsi="Optima LT"/>
    </w:rPr>
  </w:style>
  <w:style w:type="paragraph" w:styleId="ListBullet3">
    <w:name w:val="List Bullet 3"/>
    <w:basedOn w:val="Normal"/>
    <w:uiPriority w:val="99"/>
    <w:unhideWhenUsed/>
    <w:rsid w:val="008500DB"/>
    <w:pPr>
      <w:numPr>
        <w:numId w:val="6"/>
      </w:numPr>
    </w:pPr>
  </w:style>
  <w:style w:type="paragraph" w:customStyle="1" w:styleId="Bullets3">
    <w:name w:val="Bullets 3"/>
    <w:basedOn w:val="ListBullet3"/>
    <w:next w:val="Normal"/>
    <w:qFormat/>
    <w:rsid w:val="008500DB"/>
    <w:pPr>
      <w:keepLines/>
      <w:numPr>
        <w:numId w:val="7"/>
      </w:numPr>
      <w:spacing w:before="80" w:after="40" w:line="300" w:lineRule="atLeast"/>
    </w:pPr>
    <w:rPr>
      <w:rFonts w:ascii="Optima LT" w:eastAsia="Times New Roman" w:hAnsi="Optima LT" w:cs="Mangal"/>
    </w:rPr>
  </w:style>
  <w:style w:type="paragraph" w:customStyle="1" w:styleId="cellbody">
    <w:name w:val="cellbody"/>
    <w:basedOn w:val="Normal"/>
    <w:rsid w:val="008500DB"/>
    <w:pPr>
      <w:widowControl w:val="0"/>
      <w:spacing w:before="100" w:beforeAutospacing="1" w:after="100" w:afterAutospacing="1"/>
    </w:pPr>
    <w:rPr>
      <w:rFonts w:eastAsia="SimSun"/>
      <w:szCs w:val="24"/>
      <w:lang w:eastAsia="zh-CN"/>
    </w:rPr>
  </w:style>
  <w:style w:type="paragraph" w:customStyle="1" w:styleId="cellheading">
    <w:name w:val="cellheading"/>
    <w:basedOn w:val="Normal"/>
    <w:rsid w:val="008500DB"/>
    <w:pPr>
      <w:widowControl w:val="0"/>
      <w:spacing w:before="100" w:beforeAutospacing="1" w:after="100" w:afterAutospacing="1"/>
    </w:pPr>
    <w:rPr>
      <w:rFonts w:eastAsia="SimSun"/>
      <w:b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0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0DB"/>
    <w:rPr>
      <w:rFonts w:ascii="Arial" w:eastAsia="Calibri" w:hAnsi="Arial" w:cs="Arial"/>
      <w:b/>
      <w:bCs/>
      <w:color w:val="000000"/>
      <w:sz w:val="20"/>
      <w:szCs w:val="20"/>
    </w:rPr>
  </w:style>
  <w:style w:type="paragraph" w:customStyle="1" w:styleId="Default">
    <w:name w:val="Default"/>
    <w:rsid w:val="008500D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0DB"/>
    <w:pPr>
      <w:pBdr>
        <w:top w:val="double" w:sz="4" w:space="1" w:color="808080" w:themeColor="background1" w:themeShade="80"/>
      </w:pBdr>
      <w:tabs>
        <w:tab w:val="center" w:pos="4680"/>
        <w:tab w:val="right" w:pos="9360"/>
      </w:tabs>
    </w:pPr>
    <w:rPr>
      <w:i/>
      <w:color w:val="ED4A19"/>
    </w:rPr>
  </w:style>
  <w:style w:type="character" w:customStyle="1" w:styleId="FooterChar">
    <w:name w:val="Footer Char"/>
    <w:basedOn w:val="DefaultParagraphFont"/>
    <w:link w:val="Footer"/>
    <w:uiPriority w:val="99"/>
    <w:rsid w:val="008500DB"/>
    <w:rPr>
      <w:rFonts w:ascii="Arial" w:hAnsi="Arial"/>
      <w:i/>
      <w:color w:val="ED4A19"/>
      <w:sz w:val="20"/>
    </w:rPr>
  </w:style>
  <w:style w:type="paragraph" w:styleId="Header">
    <w:name w:val="header"/>
    <w:basedOn w:val="Normal"/>
    <w:link w:val="HeaderChar"/>
    <w:uiPriority w:val="99"/>
    <w:rsid w:val="008500DB"/>
    <w:pPr>
      <w:widowControl w:val="0"/>
      <w:pBdr>
        <w:bottom w:val="double" w:sz="4" w:space="1" w:color="999999"/>
      </w:pBdr>
      <w:tabs>
        <w:tab w:val="right" w:pos="10440"/>
      </w:tabs>
      <w:spacing w:after="140"/>
    </w:pPr>
    <w:rPr>
      <w:rFonts w:eastAsia="Times New Roman"/>
      <w:i/>
      <w:color w:val="ED4A19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0DB"/>
    <w:rPr>
      <w:rFonts w:ascii="Arial" w:eastAsia="Times New Roman" w:hAnsi="Arial"/>
      <w:i/>
      <w:color w:val="ED4A19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0AB9"/>
    <w:rPr>
      <w:rFonts w:ascii="Arial" w:eastAsiaTheme="majorEastAsia" w:hAnsi="Arial" w:cstheme="majorBidi"/>
      <w:b/>
      <w:bCs/>
      <w:color w:val="E36C0A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5207"/>
    <w:rPr>
      <w:rFonts w:ascii="Arial" w:hAnsi="Arial"/>
      <w:b/>
      <w:bCs/>
      <w:color w:val="E36C0A"/>
      <w:sz w:val="28"/>
      <w:lang w:bidi="en-US"/>
    </w:rPr>
  </w:style>
  <w:style w:type="paragraph" w:customStyle="1" w:styleId="Heading2Robin">
    <w:name w:val="Heading 2 Robin"/>
    <w:basedOn w:val="Heading1"/>
    <w:link w:val="Heading2RobinChar"/>
    <w:autoRedefine/>
    <w:qFormat/>
    <w:rsid w:val="008500DB"/>
    <w:pPr>
      <w:keepNext w:val="0"/>
      <w:keepLines w:val="0"/>
      <w:pBdr>
        <w:bottom w:val="none" w:sz="0" w:space="0" w:color="auto"/>
      </w:pBdr>
      <w:spacing w:before="0" w:after="0" w:line="240" w:lineRule="auto"/>
    </w:pPr>
    <w:rPr>
      <w:rFonts w:eastAsia="Calibri" w:cs="Arial"/>
      <w:color w:val="17365D"/>
      <w:sz w:val="28"/>
      <w:szCs w:val="24"/>
    </w:rPr>
  </w:style>
  <w:style w:type="character" w:customStyle="1" w:styleId="Heading2RobinChar">
    <w:name w:val="Heading 2 Robin Char"/>
    <w:basedOn w:val="Heading1Char"/>
    <w:link w:val="Heading2Robin"/>
    <w:rsid w:val="008500DB"/>
    <w:rPr>
      <w:rFonts w:ascii="Arial" w:eastAsia="Calibri" w:hAnsi="Arial" w:cs="Arial"/>
      <w:b/>
      <w:bCs/>
      <w:color w:val="17365D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500DB"/>
    <w:rPr>
      <w:rFonts w:ascii="Arial" w:hAnsi="Arial"/>
      <w:b/>
      <w:bCs/>
      <w:color w:val="404040" w:themeColor="text1" w:themeTint="BF"/>
      <w:spacing w:val="15"/>
      <w:sz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8500DB"/>
    <w:rPr>
      <w:rFonts w:ascii="Corbel" w:hAnsi="Corbel"/>
      <w:caps/>
      <w:color w:val="000000" w:themeColor="text1"/>
      <w:spacing w:val="10"/>
      <w:sz w:val="20"/>
      <w:lang w:bidi="en-US"/>
    </w:rPr>
  </w:style>
  <w:style w:type="character" w:customStyle="1" w:styleId="Heading5Char">
    <w:name w:val="Heading 5 Char"/>
    <w:basedOn w:val="DefaultParagraphFont"/>
    <w:link w:val="Heading5"/>
    <w:rsid w:val="008500DB"/>
    <w:rPr>
      <w:rFonts w:ascii="Corbel" w:hAnsi="Corbel"/>
      <w:caps/>
      <w:color w:val="002060"/>
      <w:spacing w:val="10"/>
      <w:sz w:val="20"/>
      <w:lang w:bidi="en-US"/>
    </w:rPr>
  </w:style>
  <w:style w:type="character" w:customStyle="1" w:styleId="Heading6Char">
    <w:name w:val="Heading 6 Char"/>
    <w:basedOn w:val="DefaultParagraphFont"/>
    <w:link w:val="Heading6"/>
    <w:rsid w:val="008500DB"/>
    <w:rPr>
      <w:rFonts w:ascii="Cambria" w:eastAsia="WenQuanYi Micro Hei" w:hAnsi="Cambria" w:cs="Georgia"/>
      <w:i/>
      <w:iCs/>
      <w:color w:val="243F6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D49C7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720"/>
    </w:pPr>
    <w:rPr>
      <w:rFonts w:ascii="Consolas" w:eastAsia="Times New Roman" w:hAnsi="Consolas" w:cs="Consolas"/>
      <w:noProof/>
      <w:color w:val="000000"/>
      <w:szCs w:val="20"/>
      <w:shd w:val="clear" w:color="auto" w:fill="F7FAFF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D49C7"/>
    <w:rPr>
      <w:rFonts w:ascii="Consolas" w:eastAsia="Times New Roman" w:hAnsi="Consolas" w:cs="Consolas"/>
      <w:noProof/>
      <w:color w:val="000000"/>
      <w:sz w:val="20"/>
      <w:szCs w:val="20"/>
      <w:shd w:val="clear" w:color="auto" w:fill="FFFFFF"/>
      <w:lang w:eastAsia="ru-RU"/>
    </w:rPr>
  </w:style>
  <w:style w:type="paragraph" w:styleId="ListBullet">
    <w:name w:val="List Bullet"/>
    <w:basedOn w:val="Normal"/>
    <w:link w:val="ListBulletChar"/>
    <w:autoRedefine/>
    <w:rsid w:val="009B7458"/>
    <w:pPr>
      <w:numPr>
        <w:numId w:val="8"/>
      </w:numPr>
      <w:ind w:left="720"/>
    </w:pPr>
    <w:rPr>
      <w:rFonts w:eastAsia="Times New Roman" w:cs="Times New Roman"/>
      <w:szCs w:val="24"/>
    </w:rPr>
  </w:style>
  <w:style w:type="character" w:customStyle="1" w:styleId="ListBulletChar">
    <w:name w:val="List Bullet Char"/>
    <w:basedOn w:val="DefaultParagraphFont"/>
    <w:link w:val="ListBullet"/>
    <w:rsid w:val="009B7458"/>
    <w:rPr>
      <w:rFonts w:ascii="Arial" w:eastAsia="Times New Roman" w:hAnsi="Arial" w:cs="Times New Roman"/>
      <w:sz w:val="20"/>
      <w:szCs w:val="24"/>
    </w:rPr>
  </w:style>
  <w:style w:type="paragraph" w:styleId="ListBullet2">
    <w:name w:val="List Bullet 2"/>
    <w:basedOn w:val="ListBullet"/>
    <w:link w:val="ListBullet2Char"/>
    <w:rsid w:val="008500DB"/>
    <w:pPr>
      <w:numPr>
        <w:numId w:val="9"/>
      </w:numPr>
    </w:pPr>
    <w:rPr>
      <w:lang w:bidi="en-US"/>
    </w:rPr>
  </w:style>
  <w:style w:type="character" w:customStyle="1" w:styleId="ListBullet2Char">
    <w:name w:val="List Bullet 2 Char"/>
    <w:basedOn w:val="DefaultParagraphFont"/>
    <w:link w:val="ListBullet2"/>
    <w:rsid w:val="008500DB"/>
    <w:rPr>
      <w:rFonts w:ascii="Arial" w:eastAsia="Times New Roman" w:hAnsi="Arial" w:cs="Times New Roman"/>
      <w:sz w:val="20"/>
      <w:szCs w:val="24"/>
      <w:lang w:bidi="en-US"/>
    </w:rPr>
  </w:style>
  <w:style w:type="paragraph" w:styleId="ListNumber">
    <w:name w:val="List Number"/>
    <w:basedOn w:val="Normal"/>
    <w:uiPriority w:val="99"/>
    <w:unhideWhenUsed/>
    <w:rsid w:val="008500DB"/>
    <w:pPr>
      <w:numPr>
        <w:numId w:val="10"/>
      </w:numPr>
    </w:pPr>
  </w:style>
  <w:style w:type="paragraph" w:customStyle="1" w:styleId="Notes">
    <w:name w:val="Notes"/>
    <w:basedOn w:val="Normal"/>
    <w:qFormat/>
    <w:rsid w:val="008500DB"/>
    <w:pPr>
      <w:spacing w:line="360" w:lineRule="auto"/>
    </w:pPr>
  </w:style>
  <w:style w:type="paragraph" w:customStyle="1" w:styleId="Numbers">
    <w:name w:val="Numbers"/>
    <w:basedOn w:val="Normal"/>
    <w:next w:val="BodyText"/>
    <w:uiPriority w:val="99"/>
    <w:qFormat/>
    <w:rsid w:val="008500DB"/>
    <w:pPr>
      <w:keepLines/>
      <w:numPr>
        <w:numId w:val="11"/>
      </w:numPr>
      <w:tabs>
        <w:tab w:val="left" w:pos="1080"/>
      </w:tabs>
      <w:spacing w:before="120"/>
    </w:pPr>
    <w:rPr>
      <w:rFonts w:eastAsia="Times New Roman"/>
    </w:rPr>
  </w:style>
  <w:style w:type="character" w:styleId="PageNumber">
    <w:name w:val="page number"/>
    <w:basedOn w:val="DefaultParagraphFont"/>
    <w:rsid w:val="008500DB"/>
    <w:rPr>
      <w:color w:val="ED4A19"/>
    </w:rPr>
  </w:style>
  <w:style w:type="paragraph" w:customStyle="1" w:styleId="researchpaperparagraphs">
    <w:name w:val="research paper paragraphs"/>
    <w:basedOn w:val="Normal"/>
    <w:link w:val="researchpaperparagraphsChar"/>
    <w:qFormat/>
    <w:rsid w:val="008500DB"/>
    <w:pPr>
      <w:spacing w:line="480" w:lineRule="auto"/>
      <w:ind w:firstLine="720"/>
    </w:pPr>
    <w:rPr>
      <w:rFonts w:eastAsiaTheme="minorEastAsia"/>
      <w:lang w:eastAsia="zh-CN"/>
    </w:rPr>
  </w:style>
  <w:style w:type="character" w:customStyle="1" w:styleId="researchpaperparagraphsChar">
    <w:name w:val="research paper paragraphs Char"/>
    <w:basedOn w:val="DefaultParagraphFont"/>
    <w:link w:val="researchpaperparagraphs"/>
    <w:rsid w:val="008500DB"/>
    <w:rPr>
      <w:rFonts w:ascii="Arial" w:eastAsiaTheme="minorEastAsia" w:hAnsi="Arial"/>
      <w:sz w:val="20"/>
      <w:lang w:eastAsia="zh-CN"/>
    </w:rPr>
  </w:style>
  <w:style w:type="paragraph" w:customStyle="1" w:styleId="Slide">
    <w:name w:val="Slide"/>
    <w:basedOn w:val="Normal"/>
    <w:qFormat/>
    <w:rsid w:val="008500DB"/>
    <w:pPr>
      <w:numPr>
        <w:numId w:val="12"/>
      </w:numPr>
      <w:spacing w:before="120" w:after="240" w:line="360" w:lineRule="auto"/>
    </w:pPr>
  </w:style>
  <w:style w:type="paragraph" w:customStyle="1" w:styleId="Supplementarynotes">
    <w:name w:val="Supplementary notes"/>
    <w:basedOn w:val="Normal"/>
    <w:qFormat/>
    <w:rsid w:val="008500DB"/>
    <w:pPr>
      <w:spacing w:line="360" w:lineRule="auto"/>
    </w:pPr>
  </w:style>
  <w:style w:type="table" w:styleId="TableGrid">
    <w:name w:val="Table Grid"/>
    <w:basedOn w:val="TableNormal"/>
    <w:uiPriority w:val="39"/>
    <w:rsid w:val="00850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unhideWhenUsed/>
    <w:qFormat/>
    <w:rsid w:val="008500DB"/>
    <w:pPr>
      <w:spacing w:before="120" w:after="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5FD2"/>
    <w:pPr>
      <w:tabs>
        <w:tab w:val="right" w:leader="dot" w:pos="10160"/>
      </w:tabs>
      <w:spacing w:after="0"/>
      <w:ind w:left="360"/>
    </w:pPr>
    <w:rPr>
      <w:rFonts w:asciiTheme="minorHAnsi" w:hAnsiTheme="minorHAnsi"/>
      <w:b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016DED"/>
    <w:pPr>
      <w:tabs>
        <w:tab w:val="right" w:leader="dot" w:pos="10160"/>
      </w:tabs>
      <w:spacing w:after="0"/>
      <w:ind w:left="400"/>
    </w:pPr>
    <w:rPr>
      <w:rFonts w:asciiTheme="minorHAnsi" w:hAnsiTheme="minorHAnsi"/>
      <w:noProof/>
      <w:sz w:val="22"/>
      <w:lang w:bidi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500DB"/>
    <w:pPr>
      <w:outlineLvl w:val="9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25D2A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5D2A"/>
    <w:rPr>
      <w:rFonts w:ascii="Lucida Grande" w:hAnsi="Lucida Grande" w:cs="Lucida Grande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E06B2"/>
    <w:pPr>
      <w:spacing w:after="0"/>
      <w:ind w:left="600"/>
    </w:pPr>
    <w:rPr>
      <w:rFonts w:asciiTheme="minorHAnsi" w:hAnsiTheme="minorHAnsi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5E06B2"/>
    <w:pPr>
      <w:spacing w:after="0"/>
      <w:ind w:left="800"/>
    </w:pPr>
    <w:rPr>
      <w:rFonts w:asciiTheme="minorHAnsi" w:hAnsiTheme="minorHAnsi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5E06B2"/>
    <w:pPr>
      <w:spacing w:after="0"/>
      <w:ind w:left="1000"/>
    </w:pPr>
    <w:rPr>
      <w:rFonts w:asciiTheme="minorHAnsi" w:hAnsiTheme="minorHAnsi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5E06B2"/>
    <w:pPr>
      <w:spacing w:after="0"/>
      <w:ind w:left="1200"/>
    </w:pPr>
    <w:rPr>
      <w:rFonts w:asciiTheme="minorHAnsi" w:hAnsiTheme="minorHAnsi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5E06B2"/>
    <w:pPr>
      <w:spacing w:after="0"/>
      <w:ind w:left="1400"/>
    </w:pPr>
    <w:rPr>
      <w:rFonts w:asciiTheme="minorHAnsi" w:hAnsiTheme="minorHAnsi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5E06B2"/>
    <w:pPr>
      <w:spacing w:after="0"/>
      <w:ind w:left="1600"/>
    </w:pPr>
    <w:rPr>
      <w:rFonts w:asciiTheme="minorHAnsi" w:hAnsiTheme="minorHAnsi"/>
      <w:szCs w:val="20"/>
    </w:rPr>
  </w:style>
  <w:style w:type="character" w:customStyle="1" w:styleId="InternetLink">
    <w:name w:val="Internet Link"/>
    <w:rsid w:val="00055241"/>
    <w:rPr>
      <w:color w:val="000080"/>
      <w:u w:val="single"/>
    </w:rPr>
  </w:style>
  <w:style w:type="character" w:customStyle="1" w:styleId="normaltextrun">
    <w:name w:val="normaltextrun"/>
    <w:basedOn w:val="DefaultParagraphFont"/>
    <w:rsid w:val="00DB004A"/>
  </w:style>
  <w:style w:type="character" w:customStyle="1" w:styleId="apple-converted-space">
    <w:name w:val="apple-converted-space"/>
    <w:basedOn w:val="DefaultParagraphFont"/>
    <w:rsid w:val="00DB004A"/>
  </w:style>
  <w:style w:type="character" w:customStyle="1" w:styleId="spellingerror">
    <w:name w:val="spellingerror"/>
    <w:basedOn w:val="DefaultParagraphFont"/>
    <w:rsid w:val="00DB004A"/>
  </w:style>
  <w:style w:type="character" w:customStyle="1" w:styleId="eop">
    <w:name w:val="eop"/>
    <w:basedOn w:val="DefaultParagraphFont"/>
    <w:rsid w:val="00DB004A"/>
  </w:style>
  <w:style w:type="paragraph" w:customStyle="1" w:styleId="paragraph">
    <w:name w:val="paragraph"/>
    <w:basedOn w:val="Normal"/>
    <w:rsid w:val="00DB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86D03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D03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86D03"/>
    <w:rPr>
      <w:rFonts w:eastAsiaTheme="minorEastAsia"/>
      <w:color w:val="5A5A5A" w:themeColor="text1" w:themeTint="A5"/>
      <w:spacing w:val="15"/>
    </w:rPr>
  </w:style>
  <w:style w:type="paragraph" w:styleId="ListBullet4">
    <w:name w:val="List Bullet 4"/>
    <w:basedOn w:val="Normal"/>
    <w:uiPriority w:val="99"/>
    <w:unhideWhenUsed/>
    <w:rsid w:val="005D49C7"/>
    <w:pPr>
      <w:numPr>
        <w:numId w:val="13"/>
      </w:numPr>
    </w:pPr>
  </w:style>
  <w:style w:type="paragraph" w:styleId="ListBullet5">
    <w:name w:val="List Bullet 5"/>
    <w:basedOn w:val="Normal"/>
    <w:uiPriority w:val="99"/>
    <w:unhideWhenUsed/>
    <w:rsid w:val="005D49C7"/>
    <w:pPr>
      <w:numPr>
        <w:numId w:val="14"/>
      </w:numPr>
    </w:pPr>
  </w:style>
  <w:style w:type="paragraph" w:styleId="ListNumber2">
    <w:name w:val="List Number 2"/>
    <w:basedOn w:val="Normal"/>
    <w:uiPriority w:val="99"/>
    <w:unhideWhenUsed/>
    <w:rsid w:val="00E3532A"/>
  </w:style>
  <w:style w:type="paragraph" w:styleId="Revision">
    <w:name w:val="Revision"/>
    <w:hidden/>
    <w:uiPriority w:val="99"/>
    <w:semiHidden/>
    <w:rsid w:val="00D867BD"/>
    <w:pPr>
      <w:spacing w:after="0" w:line="240" w:lineRule="auto"/>
    </w:pPr>
    <w:rPr>
      <w:rFonts w:ascii="Arial" w:hAnsi="Arial"/>
      <w:sz w:val="20"/>
    </w:rPr>
  </w:style>
  <w:style w:type="character" w:styleId="Mention">
    <w:name w:val="Mention"/>
    <w:basedOn w:val="DefaultParagraphFont"/>
    <w:uiPriority w:val="99"/>
    <w:semiHidden/>
    <w:unhideWhenUsed/>
    <w:rsid w:val="00CE5F45"/>
    <w:rPr>
      <w:color w:val="2B579A"/>
      <w:shd w:val="clear" w:color="auto" w:fill="E6E6E6"/>
    </w:rPr>
  </w:style>
  <w:style w:type="paragraph" w:customStyle="1" w:styleId="code">
    <w:name w:val="code"/>
    <w:basedOn w:val="Normal"/>
    <w:link w:val="codeChar"/>
    <w:qFormat/>
    <w:rsid w:val="00135E96"/>
    <w:pPr>
      <w:shd w:val="clear" w:color="auto" w:fill="F2F2F2" w:themeFill="background1" w:themeFillShade="F2"/>
      <w:spacing w:after="0" w:line="259" w:lineRule="auto"/>
    </w:pPr>
    <w:rPr>
      <w:rFonts w:ascii="Consolas" w:hAnsi="Consolas"/>
      <w:szCs w:val="20"/>
    </w:rPr>
  </w:style>
  <w:style w:type="character" w:customStyle="1" w:styleId="codeChar">
    <w:name w:val="code Char"/>
    <w:basedOn w:val="DefaultParagraphFont"/>
    <w:link w:val="code"/>
    <w:rsid w:val="00135E96"/>
    <w:rPr>
      <w:rFonts w:ascii="Consolas" w:hAnsi="Consolas"/>
      <w:sz w:val="20"/>
      <w:szCs w:val="20"/>
      <w:shd w:val="clear" w:color="auto" w:fill="F2F2F2" w:themeFill="background1" w:themeFillShade="F2"/>
    </w:rPr>
  </w:style>
  <w:style w:type="character" w:styleId="UnresolvedMention">
    <w:name w:val="Unresolved Mention"/>
    <w:basedOn w:val="DefaultParagraphFont"/>
    <w:uiPriority w:val="99"/>
    <w:semiHidden/>
    <w:unhideWhenUsed/>
    <w:rsid w:val="0049276D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58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xp152529165">
    <w:name w:val="scxp152529165"/>
    <w:basedOn w:val="DefaultParagraphFont"/>
    <w:rsid w:val="00165741"/>
  </w:style>
  <w:style w:type="character" w:styleId="Strong">
    <w:name w:val="Strong"/>
    <w:basedOn w:val="DefaultParagraphFont"/>
    <w:uiPriority w:val="22"/>
    <w:qFormat/>
    <w:rsid w:val="00DB29F5"/>
    <w:rPr>
      <w:b/>
      <w:bCs/>
    </w:rPr>
  </w:style>
  <w:style w:type="character" w:customStyle="1" w:styleId="btn">
    <w:name w:val="btn"/>
    <w:basedOn w:val="DefaultParagraphFont"/>
    <w:rsid w:val="00ED1795"/>
  </w:style>
  <w:style w:type="character" w:styleId="HTMLCode">
    <w:name w:val="HTML Code"/>
    <w:basedOn w:val="DefaultParagraphFont"/>
    <w:uiPriority w:val="99"/>
    <w:semiHidden/>
    <w:unhideWhenUsed/>
    <w:rsid w:val="003E1D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47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80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350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1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465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75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52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10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52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611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41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62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3000">
          <w:marLeft w:val="25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9184">
          <w:marLeft w:val="25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737">
          <w:marLeft w:val="25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232">
          <w:marLeft w:val="25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223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49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014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5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83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54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41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5261">
          <w:marLeft w:val="87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5881">
          <w:marLeft w:val="87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3413">
          <w:marLeft w:val="87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90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32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26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581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604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7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8094">
          <w:marLeft w:val="25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119">
          <w:marLeft w:val="25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813">
          <w:marLeft w:val="25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31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localhost:8080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ocalhost:808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f1ef88d-265b-46cd-88a6-0571083395ef">
      <UserInfo>
        <DisplayName>Corporate Marketing Visitors</DisplayName>
        <AccountId>45</AccountId>
        <AccountType/>
      </UserInfo>
      <UserInfo>
        <DisplayName>Vijay Golani</DisplayName>
        <AccountId>3930</AccountId>
        <AccountType/>
      </UserInfo>
    </SharedWithUsers>
    <Notes0 xmlns="a6b9108a-a637-40a2-bbdc-cf7191d0c654" xsi:nil="true"/>
    <Storyline_x0020_2_x0020_Tin_x0020_Can_x0020_version_x0020_of_x0020_M1_x0020_8_x002d_19_x002d_2014 xmlns="a6b9108a-a637-40a2-bbdc-cf7191d0c654" xsi:nil="true"/>
    <k056021939bd48dda54974a966bd53fd xmlns="a6b9108a-a637-40a2-bbdc-cf7191d0c654">
      <Terms xmlns="http://schemas.microsoft.com/office/infopath/2007/PartnerControls"/>
    </k056021939bd48dda54974a966bd53fd>
    <Audience xmlns="a6b9108a-a637-40a2-bbdc-cf7191d0c654">
      <Value>Developer</Value>
    </Audience>
    <TaxCatchAll xmlns="6f1ef88d-265b-46cd-88a6-0571083395ef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E9EE922E1FAC47B488820710DA08E3" ma:contentTypeVersion="18" ma:contentTypeDescription="Create a new document." ma:contentTypeScope="" ma:versionID="de7a6ea6509bb2e81edeb3ffffbfa0e0">
  <xsd:schema xmlns:xsd="http://www.w3.org/2001/XMLSchema" xmlns:xs="http://www.w3.org/2001/XMLSchema" xmlns:p="http://schemas.microsoft.com/office/2006/metadata/properties" xmlns:ns2="a6b9108a-a637-40a2-bbdc-cf7191d0c654" xmlns:ns3="6f1ef88d-265b-46cd-88a6-0571083395ef" targetNamespace="http://schemas.microsoft.com/office/2006/metadata/properties" ma:root="true" ma:fieldsID="2c93541c6c13771dd373e5d4c658bdf4" ns2:_="" ns3:_="">
    <xsd:import namespace="a6b9108a-a637-40a2-bbdc-cf7191d0c654"/>
    <xsd:import namespace="6f1ef88d-265b-46cd-88a6-0571083395ef"/>
    <xsd:element name="properties">
      <xsd:complexType>
        <xsd:sequence>
          <xsd:element name="documentManagement">
            <xsd:complexType>
              <xsd:all>
                <xsd:element ref="ns2:Notes0" minOccurs="0"/>
                <xsd:element ref="ns2:Audience" minOccurs="0"/>
                <xsd:element ref="ns2:k056021939bd48dda54974a966bd53fd" minOccurs="0"/>
                <xsd:element ref="ns2:Storyline_x0020_2_x0020_Tin_x0020_Can_x0020_version_x0020_of_x0020_M1_x0020_8_x002d_19_x002d_2014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9108a-a637-40a2-bbdc-cf7191d0c654" elementFormDefault="qualified">
    <xsd:import namespace="http://schemas.microsoft.com/office/2006/documentManagement/types"/>
    <xsd:import namespace="http://schemas.microsoft.com/office/infopath/2007/PartnerControls"/>
    <xsd:element name="Notes0" ma:index="4" nillable="true" ma:displayName="Notes" ma:internalName="Notes0" ma:readOnly="false">
      <xsd:simpleType>
        <xsd:restriction base="dms:Text"/>
      </xsd:simpleType>
    </xsd:element>
    <xsd:element name="Audience" ma:index="5" nillable="true" ma:displayName="Audience" ma:default="Developer" ma:internalName="Audienc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veloper"/>
                    <xsd:enumeration value="Designer"/>
                    <xsd:enumeration value="Sys Admin"/>
                    <xsd:enumeration value="Merchant"/>
                    <xsd:enumeration value="Business Analyst"/>
                  </xsd:restriction>
                </xsd:simpleType>
              </xsd:element>
            </xsd:sequence>
          </xsd:extension>
        </xsd:complexContent>
      </xsd:complexType>
    </xsd:element>
    <xsd:element name="k056021939bd48dda54974a966bd53fd" ma:index="7" nillable="true" ma:taxonomy="true" ma:internalName="k056021939bd48dda54974a966bd53fd" ma:taxonomyFieldName="Subject" ma:displayName="Subject" ma:readOnly="false" ma:fieldId="{40560219-39bd-48dd-a549-74a966bd53fd}" ma:sspId="4b1daa41-56b4-4620-81a0-b7316f7f93e2" ma:termSetId="e0ec0a4e-0a44-4a1d-a338-e7ae9fe6c0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toryline_x0020_2_x0020_Tin_x0020_Can_x0020_version_x0020_of_x0020_M1_x0020_8_x002d_19_x002d_2014" ma:index="8" nillable="true" ma:displayName="Storyline 2 Tin Can version of M1 8-19-2014" ma:internalName="Storyline_x0020_2_x0020_Tin_x0020_Can_x0020_version_x0020_of_x0020_M1_x0020_8_x002d_19_x002d_2014" ma:readOnly="false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ef88d-265b-46cd-88a6-0571083395e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1e61885-b280-4356-8517-d010cba90ebc}" ma:internalName="TaxCatchAll" ma:showField="CatchAllData" ma:web="6f1ef88d-265b-46cd-88a6-057108339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 ma:index="6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50E6BF-B3F9-4400-BD37-0AD47553CE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7C6482-F226-4C7F-A1C6-97D35E1AB157}">
  <ds:schemaRefs>
    <ds:schemaRef ds:uri="http://schemas.microsoft.com/office/2006/metadata/properties"/>
    <ds:schemaRef ds:uri="http://schemas.microsoft.com/office/infopath/2007/PartnerControls"/>
    <ds:schemaRef ds:uri="6f1ef88d-265b-46cd-88a6-0571083395ef"/>
    <ds:schemaRef ds:uri="a6b9108a-a637-40a2-bbdc-cf7191d0c654"/>
  </ds:schemaRefs>
</ds:datastoreItem>
</file>

<file path=customXml/itemProps3.xml><?xml version="1.0" encoding="utf-8"?>
<ds:datastoreItem xmlns:ds="http://schemas.openxmlformats.org/officeDocument/2006/customXml" ds:itemID="{078DE540-9DF4-4E51-BD02-609D9832C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9108a-a637-40a2-bbdc-cf7191d0c654"/>
    <ds:schemaRef ds:uri="6f1ef88d-265b-46cd-88a6-057108339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26B83E-6ADD-4D86-9159-42C199DC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eBay, Inc.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Gomez, Beth</dc:creator>
  <cp:lastModifiedBy>Scott Bell</cp:lastModifiedBy>
  <cp:revision>18</cp:revision>
  <cp:lastPrinted>2020-06-05T21:11:00Z</cp:lastPrinted>
  <dcterms:created xsi:type="dcterms:W3CDTF">2019-12-18T18:46:00Z</dcterms:created>
  <dcterms:modified xsi:type="dcterms:W3CDTF">2020-06-05T21:11:00Z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0x010100E8E9EE922E1FAC47B488820710DA08E3</vt:lpwstr>
  </property>
  <property fmtid="{D5CDD505-2E9C-101B-9397-08002B2CF9AE}" pid="3" name="Product">
    <vt:lpwstr/>
  </property>
</Properties>
</file>